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86"/>
        <w:gridCol w:w="1240"/>
        <w:gridCol w:w="523"/>
        <w:gridCol w:w="5256"/>
      </w:tblGrid>
      <w:tr w:rsidR="005125C6" w:rsidRPr="004817E0" w14:paraId="2D4195D3" w14:textId="77777777" w:rsidTr="00B00E96">
        <w:tc>
          <w:tcPr>
            <w:tcW w:w="1457" w:type="pct"/>
            <w:shd w:val="clear" w:color="auto" w:fill="auto"/>
          </w:tcPr>
          <w:p w14:paraId="6D5FE0AA" w14:textId="77777777" w:rsidR="005125C6" w:rsidRPr="001A4714" w:rsidRDefault="005125C6" w:rsidP="00B00E96">
            <w:pPr>
              <w:ind w:firstLine="0"/>
              <w:rPr>
                <w:b/>
                <w:sz w:val="24"/>
                <w:szCs w:val="24"/>
              </w:rPr>
            </w:pPr>
            <w:r w:rsidRPr="001A4714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626" w:type="pct"/>
            <w:shd w:val="clear" w:color="auto" w:fill="auto"/>
          </w:tcPr>
          <w:p w14:paraId="123AD95D" w14:textId="6FDF79BA" w:rsidR="005125C6" w:rsidRPr="001A4714" w:rsidRDefault="005125C6" w:rsidP="005125C6">
            <w:pPr>
              <w:ind w:firstLine="0"/>
              <w:jc w:val="center"/>
              <w:rPr>
                <w:b/>
                <w:sz w:val="24"/>
                <w:szCs w:val="24"/>
              </w:rPr>
            </w:pPr>
            <w:r w:rsidRPr="006D1CC1">
              <w:rPr>
                <w:b/>
                <w:sz w:val="24"/>
                <w:szCs w:val="24"/>
              </w:rPr>
              <w:t>3</w:t>
            </w:r>
            <w:r>
              <w:rPr>
                <w:b/>
                <w:sz w:val="24"/>
                <w:szCs w:val="24"/>
              </w:rPr>
              <w:t>07В</w:t>
            </w:r>
          </w:p>
        </w:tc>
        <w:tc>
          <w:tcPr>
            <w:tcW w:w="264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76B18525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4DDDC5" w14:textId="77777777" w:rsidR="005125C6" w:rsidRPr="001A4714" w:rsidRDefault="005125C6" w:rsidP="00B00E96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1A4714">
              <w:rPr>
                <w:b/>
                <w:sz w:val="24"/>
                <w:szCs w:val="24"/>
              </w:rPr>
              <w:t>«УТВЕРЖДАЮ»</w:t>
            </w:r>
          </w:p>
        </w:tc>
      </w:tr>
      <w:tr w:rsidR="005125C6" w:rsidRPr="004817E0" w14:paraId="3F5610ED" w14:textId="77777777" w:rsidTr="00B00E96">
        <w:tc>
          <w:tcPr>
            <w:tcW w:w="1457" w:type="pct"/>
            <w:tcBorders>
              <w:bottom w:val="single" w:sz="4" w:space="0" w:color="auto"/>
            </w:tcBorders>
            <w:shd w:val="clear" w:color="auto" w:fill="auto"/>
          </w:tcPr>
          <w:p w14:paraId="481D8F87" w14:textId="77777777" w:rsidR="005125C6" w:rsidRPr="001A4714" w:rsidRDefault="005125C6" w:rsidP="00B00E96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1A4714">
              <w:rPr>
                <w:b/>
                <w:sz w:val="24"/>
                <w:szCs w:val="24"/>
              </w:rPr>
              <w:t xml:space="preserve">Номер материала </w:t>
            </w:r>
            <w:r w:rsidRPr="001A4714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626" w:type="pct"/>
            <w:tcBorders>
              <w:bottom w:val="single" w:sz="4" w:space="0" w:color="auto"/>
            </w:tcBorders>
            <w:shd w:val="clear" w:color="auto" w:fill="auto"/>
          </w:tcPr>
          <w:p w14:paraId="3117F9A6" w14:textId="6B4DBD78" w:rsidR="005125C6" w:rsidRPr="001A4714" w:rsidRDefault="005125C6" w:rsidP="00B00E96">
            <w:pPr>
              <w:ind w:firstLine="0"/>
              <w:jc w:val="center"/>
              <w:rPr>
                <w:b/>
                <w:sz w:val="24"/>
                <w:szCs w:val="24"/>
                <w:lang w:val="en-US"/>
              </w:rPr>
            </w:pPr>
          </w:p>
        </w:tc>
        <w:tc>
          <w:tcPr>
            <w:tcW w:w="264" w:type="pct"/>
            <w:tcBorders>
              <w:top w:val="nil"/>
              <w:bottom w:val="nil"/>
              <w:right w:val="nil"/>
            </w:tcBorders>
            <w:shd w:val="clear" w:color="auto" w:fill="auto"/>
          </w:tcPr>
          <w:p w14:paraId="7FD11357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AA506EE" w14:textId="77777777" w:rsidR="00A61FE9" w:rsidRDefault="00A61FE9" w:rsidP="00A61F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Первый заместитель директора –</w:t>
            </w:r>
          </w:p>
          <w:p w14:paraId="4807A50A" w14:textId="77777777" w:rsidR="00A61FE9" w:rsidRDefault="00A61FE9" w:rsidP="00A61FE9">
            <w:pPr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главный инженер филиала</w:t>
            </w:r>
          </w:p>
          <w:p w14:paraId="68533C88" w14:textId="19193A38" w:rsidR="00A61FE9" w:rsidRDefault="00A61FE9" w:rsidP="00A61FE9">
            <w:pPr>
              <w:jc w:val="right"/>
              <w:rPr>
                <w:sz w:val="24"/>
                <w:szCs w:val="24"/>
              </w:rPr>
            </w:pPr>
            <w:r w:rsidRPr="00B638D8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1312" behindDoc="1" locked="0" layoutInCell="1" allowOverlap="1" wp14:anchorId="620E4FD9" wp14:editId="77DB235F">
                  <wp:simplePos x="0" y="0"/>
                  <wp:positionH relativeFrom="column">
                    <wp:posOffset>3833165</wp:posOffset>
                  </wp:positionH>
                  <wp:positionV relativeFrom="paragraph">
                    <wp:posOffset>71907</wp:posOffset>
                  </wp:positionV>
                  <wp:extent cx="1405719" cy="488829"/>
                  <wp:effectExtent l="0" t="0" r="4445" b="6985"/>
                  <wp:wrapNone/>
                  <wp:docPr id="3" name="Рисунок 3" descr="C:\Users\ARISTOV.EV\Desktop\подписи\Баталов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ARISTOV.EV\Desktop\подписи\Баталов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5719" cy="4888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  <w:r w:rsidRPr="00EF0BFC">
              <w:rPr>
                <w:sz w:val="24"/>
                <w:szCs w:val="24"/>
              </w:rPr>
              <w:t>ПАО «</w:t>
            </w:r>
            <w:proofErr w:type="spellStart"/>
            <w:r>
              <w:rPr>
                <w:sz w:val="24"/>
                <w:szCs w:val="24"/>
              </w:rPr>
              <w:t>Россети</w:t>
            </w:r>
            <w:proofErr w:type="spellEnd"/>
            <w:r>
              <w:rPr>
                <w:sz w:val="24"/>
                <w:szCs w:val="24"/>
              </w:rPr>
              <w:t xml:space="preserve"> Центр</w:t>
            </w:r>
            <w:r w:rsidRPr="00EF0BFC">
              <w:rPr>
                <w:sz w:val="24"/>
                <w:szCs w:val="24"/>
              </w:rPr>
              <w:t>» - «Тверьэнерго»</w:t>
            </w:r>
          </w:p>
          <w:p w14:paraId="5C462DAF" w14:textId="452BB2C9" w:rsidR="00A61FE9" w:rsidRPr="00EF0BFC" w:rsidRDefault="00A61FE9" w:rsidP="00A61FE9">
            <w:pPr>
              <w:jc w:val="right"/>
              <w:rPr>
                <w:sz w:val="24"/>
                <w:szCs w:val="24"/>
              </w:rPr>
            </w:pPr>
          </w:p>
          <w:p w14:paraId="0B536B38" w14:textId="3050529C" w:rsidR="00A61FE9" w:rsidRPr="00EF0BFC" w:rsidRDefault="00A61FE9" w:rsidP="00A61FE9">
            <w:pPr>
              <w:jc w:val="right"/>
              <w:rPr>
                <w:sz w:val="24"/>
                <w:szCs w:val="24"/>
              </w:rPr>
            </w:pPr>
            <w:r w:rsidRPr="00EF0BFC">
              <w:rPr>
                <w:sz w:val="24"/>
                <w:szCs w:val="24"/>
              </w:rPr>
              <w:t>____________</w:t>
            </w:r>
            <w:r>
              <w:rPr>
                <w:sz w:val="24"/>
                <w:szCs w:val="24"/>
              </w:rPr>
              <w:t>_________</w:t>
            </w:r>
            <w:r w:rsidRPr="00EF0BFC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Баталов О.М.</w:t>
            </w:r>
          </w:p>
          <w:p w14:paraId="57E3202C" w14:textId="10A99237" w:rsidR="005125C6" w:rsidRPr="001A4714" w:rsidRDefault="00A61FE9" w:rsidP="00A61FE9">
            <w:pPr>
              <w:ind w:firstLine="0"/>
              <w:jc w:val="right"/>
              <w:rPr>
                <w:b/>
                <w:sz w:val="24"/>
                <w:szCs w:val="24"/>
              </w:rPr>
            </w:pPr>
            <w:r w:rsidRPr="00EF0BFC">
              <w:rPr>
                <w:sz w:val="24"/>
                <w:szCs w:val="24"/>
              </w:rPr>
              <w:t>«</w:t>
            </w:r>
            <w:r>
              <w:rPr>
                <w:sz w:val="24"/>
                <w:szCs w:val="24"/>
              </w:rPr>
              <w:t>28</w:t>
            </w:r>
            <w:r w:rsidRPr="00EF0BFC">
              <w:rPr>
                <w:sz w:val="24"/>
                <w:szCs w:val="24"/>
              </w:rPr>
              <w:t>»</w:t>
            </w:r>
            <w:r>
              <w:rPr>
                <w:sz w:val="24"/>
                <w:szCs w:val="24"/>
              </w:rPr>
              <w:t xml:space="preserve">  февраля  </w:t>
            </w:r>
            <w:r w:rsidRPr="00EF0BFC">
              <w:rPr>
                <w:sz w:val="24"/>
                <w:szCs w:val="24"/>
              </w:rPr>
              <w:t>20</w:t>
            </w:r>
            <w:r>
              <w:rPr>
                <w:sz w:val="24"/>
                <w:szCs w:val="24"/>
              </w:rPr>
              <w:t>22</w:t>
            </w:r>
          </w:p>
        </w:tc>
      </w:tr>
      <w:tr w:rsidR="005125C6" w:rsidRPr="004817E0" w14:paraId="00C04679" w14:textId="77777777" w:rsidTr="00B00E96">
        <w:trPr>
          <w:trHeight w:val="1258"/>
        </w:trPr>
        <w:tc>
          <w:tcPr>
            <w:tcW w:w="1457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63D41EE0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626" w:type="pct"/>
            <w:tcBorders>
              <w:left w:val="nil"/>
              <w:bottom w:val="nil"/>
              <w:right w:val="nil"/>
            </w:tcBorders>
            <w:shd w:val="clear" w:color="auto" w:fill="auto"/>
          </w:tcPr>
          <w:p w14:paraId="5BB15BDA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3E1DAA4A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  <w:tc>
          <w:tcPr>
            <w:tcW w:w="2653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131AA889" w14:textId="77777777" w:rsidR="005125C6" w:rsidRPr="001A4714" w:rsidRDefault="005125C6" w:rsidP="00B00E96">
            <w:pPr>
              <w:ind w:firstLine="0"/>
              <w:rPr>
                <w:sz w:val="24"/>
                <w:szCs w:val="24"/>
              </w:rPr>
            </w:pPr>
          </w:p>
        </w:tc>
      </w:tr>
    </w:tbl>
    <w:p w14:paraId="51BE7A98" w14:textId="6AD9F97B" w:rsidR="00537ECE" w:rsidRDefault="00537ECE" w:rsidP="00537ECE"/>
    <w:p w14:paraId="3061E1CF" w14:textId="77777777" w:rsidR="005125C6" w:rsidRPr="00537ECE" w:rsidRDefault="005125C6" w:rsidP="00537ECE"/>
    <w:p w14:paraId="51BE7A99" w14:textId="77777777" w:rsidR="004F6968" w:rsidRPr="00FA5FA8" w:rsidRDefault="008D35FD" w:rsidP="004F6968">
      <w:pPr>
        <w:pStyle w:val="2"/>
        <w:numPr>
          <w:ilvl w:val="0"/>
          <w:numId w:val="0"/>
          <w:ins w:id="0" w:author="Kozlov_E" w:date="2005-05-24T16:56:00Z"/>
        </w:numPr>
        <w:spacing w:after="120"/>
      </w:pPr>
      <w:r w:rsidRPr="004061D3">
        <w:t>ТЕХНИЧЕСКОЕ ЗАДАНИЕ</w:t>
      </w:r>
    </w:p>
    <w:p w14:paraId="73B38BF1" w14:textId="067193B5" w:rsidR="005125C6" w:rsidRDefault="004F6968" w:rsidP="00773399">
      <w:pPr>
        <w:ind w:firstLine="0"/>
        <w:jc w:val="center"/>
        <w:rPr>
          <w:b/>
          <w:sz w:val="26"/>
          <w:szCs w:val="26"/>
        </w:rPr>
      </w:pPr>
      <w:r w:rsidRPr="00A57AE8">
        <w:rPr>
          <w:b/>
          <w:sz w:val="26"/>
          <w:szCs w:val="26"/>
        </w:rPr>
        <w:t>на</w:t>
      </w:r>
      <w:r w:rsidRPr="00701C3A">
        <w:rPr>
          <w:b/>
          <w:sz w:val="26"/>
          <w:szCs w:val="26"/>
        </w:rPr>
        <w:t xml:space="preserve"> </w:t>
      </w:r>
      <w:r w:rsidR="00612811" w:rsidRPr="00A57AE8">
        <w:rPr>
          <w:b/>
          <w:sz w:val="26"/>
          <w:szCs w:val="26"/>
        </w:rPr>
        <w:t>поставку</w:t>
      </w:r>
      <w:r w:rsidR="00612811" w:rsidRPr="00701C3A">
        <w:rPr>
          <w:b/>
          <w:sz w:val="26"/>
          <w:szCs w:val="26"/>
        </w:rPr>
        <w:t xml:space="preserve"> </w:t>
      </w:r>
      <w:r w:rsidR="00CC1F9A" w:rsidRPr="00CC1F9A">
        <w:rPr>
          <w:b/>
          <w:sz w:val="26"/>
          <w:szCs w:val="26"/>
        </w:rPr>
        <w:t>Аккумулятор</w:t>
      </w:r>
      <w:r w:rsidR="005125C6">
        <w:rPr>
          <w:b/>
          <w:sz w:val="26"/>
          <w:szCs w:val="26"/>
        </w:rPr>
        <w:t>ов</w:t>
      </w:r>
      <w:r w:rsidR="00CC1F9A" w:rsidRPr="00CC1F9A">
        <w:rPr>
          <w:b/>
          <w:sz w:val="26"/>
          <w:szCs w:val="26"/>
        </w:rPr>
        <w:t xml:space="preserve"> </w:t>
      </w:r>
      <w:r w:rsidR="005125C6">
        <w:rPr>
          <w:b/>
          <w:sz w:val="26"/>
          <w:szCs w:val="26"/>
          <w:lang w:val="en-US"/>
        </w:rPr>
        <w:t>STARK</w:t>
      </w:r>
      <w:r w:rsidR="005125C6" w:rsidRPr="005125C6">
        <w:rPr>
          <w:b/>
          <w:sz w:val="26"/>
          <w:szCs w:val="26"/>
        </w:rPr>
        <w:t xml:space="preserve"> 9</w:t>
      </w:r>
      <w:r w:rsidR="005125C6">
        <w:rPr>
          <w:b/>
          <w:sz w:val="26"/>
          <w:szCs w:val="26"/>
          <w:lang w:val="en-US"/>
        </w:rPr>
        <w:t>OGI</w:t>
      </w:r>
      <w:r w:rsidR="005125C6" w:rsidRPr="005125C6">
        <w:rPr>
          <w:b/>
          <w:sz w:val="26"/>
          <w:szCs w:val="26"/>
        </w:rPr>
        <w:t xml:space="preserve"> 250</w:t>
      </w:r>
    </w:p>
    <w:p w14:paraId="51BE7A9A" w14:textId="4A0C9B7B" w:rsidR="004F6968" w:rsidRDefault="009C0389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  <w:r w:rsidRPr="00A57AE8">
        <w:rPr>
          <w:b/>
          <w:sz w:val="26"/>
          <w:szCs w:val="26"/>
        </w:rPr>
        <w:t xml:space="preserve">Лот № </w:t>
      </w:r>
      <w:r w:rsidR="0067267B">
        <w:rPr>
          <w:b/>
          <w:sz w:val="26"/>
          <w:szCs w:val="26"/>
          <w:u w:val="single"/>
        </w:rPr>
        <w:t>307</w:t>
      </w:r>
      <w:r w:rsidR="008D4513">
        <w:rPr>
          <w:b/>
          <w:sz w:val="26"/>
          <w:szCs w:val="26"/>
          <w:u w:val="single"/>
          <w:lang w:val="en-US"/>
        </w:rPr>
        <w:t>B</w:t>
      </w:r>
    </w:p>
    <w:p w14:paraId="7C553F2F" w14:textId="77777777" w:rsidR="00050964" w:rsidRDefault="00050964" w:rsidP="00773399">
      <w:pPr>
        <w:ind w:firstLine="0"/>
        <w:jc w:val="center"/>
        <w:rPr>
          <w:b/>
          <w:sz w:val="26"/>
          <w:szCs w:val="26"/>
          <w:u w:val="single"/>
          <w:lang w:val="en-US"/>
        </w:rPr>
      </w:pPr>
    </w:p>
    <w:p w14:paraId="6D65DC97" w14:textId="77777777" w:rsidR="00050964" w:rsidRPr="00642A8E" w:rsidRDefault="00050964" w:rsidP="00773399">
      <w:pPr>
        <w:ind w:firstLine="0"/>
        <w:jc w:val="center"/>
        <w:rPr>
          <w:b/>
          <w:sz w:val="26"/>
          <w:szCs w:val="26"/>
        </w:rPr>
      </w:pPr>
    </w:p>
    <w:p w14:paraId="77CC8A0F" w14:textId="77777777" w:rsidR="00050964" w:rsidRDefault="00050964" w:rsidP="0005096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851"/>
        <w:rPr>
          <w:b/>
          <w:bCs/>
          <w:sz w:val="26"/>
          <w:szCs w:val="26"/>
        </w:rPr>
      </w:pPr>
      <w:r w:rsidRPr="00380C19">
        <w:rPr>
          <w:b/>
          <w:bCs/>
          <w:sz w:val="26"/>
          <w:szCs w:val="26"/>
        </w:rPr>
        <w:t>Общая часть.</w:t>
      </w:r>
    </w:p>
    <w:p w14:paraId="51BE7A9B" w14:textId="26977E6F" w:rsidR="00612811" w:rsidRPr="00050964" w:rsidRDefault="00050964" w:rsidP="00050964">
      <w:pPr>
        <w:tabs>
          <w:tab w:val="left" w:pos="993"/>
        </w:tabs>
        <w:spacing w:line="276" w:lineRule="auto"/>
        <w:ind w:firstLine="709"/>
        <w:rPr>
          <w:b/>
          <w:bCs/>
          <w:sz w:val="26"/>
          <w:szCs w:val="26"/>
        </w:rPr>
      </w:pPr>
      <w:r w:rsidRPr="00380C19">
        <w:rPr>
          <w:bCs/>
          <w:sz w:val="24"/>
          <w:szCs w:val="24"/>
        </w:rPr>
        <w:t>ПАО «</w:t>
      </w:r>
      <w:proofErr w:type="spellStart"/>
      <w:r>
        <w:rPr>
          <w:bCs/>
          <w:sz w:val="24"/>
          <w:szCs w:val="24"/>
        </w:rPr>
        <w:t>Россети</w:t>
      </w:r>
      <w:proofErr w:type="spellEnd"/>
      <w:r>
        <w:rPr>
          <w:bCs/>
          <w:sz w:val="24"/>
          <w:szCs w:val="24"/>
        </w:rPr>
        <w:t xml:space="preserve"> Центр</w:t>
      </w:r>
      <w:r w:rsidRPr="00380C19">
        <w:rPr>
          <w:bCs/>
          <w:sz w:val="24"/>
          <w:szCs w:val="24"/>
        </w:rPr>
        <w:t xml:space="preserve">» - «Тверьэнерго» производит закупку </w:t>
      </w:r>
      <w:r w:rsidRPr="005125C6">
        <w:rPr>
          <w:sz w:val="24"/>
          <w:szCs w:val="24"/>
        </w:rPr>
        <w:t>аккумуляторов STARK 9OGI 250</w:t>
      </w:r>
      <w:r>
        <w:rPr>
          <w:b/>
          <w:bCs/>
          <w:sz w:val="26"/>
          <w:szCs w:val="26"/>
        </w:rPr>
        <w:t>.</w:t>
      </w:r>
    </w:p>
    <w:p w14:paraId="3907C2E4" w14:textId="77777777" w:rsidR="00050964" w:rsidRPr="00380C19" w:rsidRDefault="00050964" w:rsidP="00050964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851"/>
        <w:rPr>
          <w:b/>
          <w:bCs/>
          <w:sz w:val="26"/>
          <w:szCs w:val="26"/>
        </w:rPr>
      </w:pPr>
      <w:r w:rsidRPr="00380C19">
        <w:rPr>
          <w:b/>
          <w:bCs/>
          <w:sz w:val="26"/>
          <w:szCs w:val="26"/>
        </w:rPr>
        <w:t>Предмет закупочной процедуры.</w:t>
      </w:r>
    </w:p>
    <w:p w14:paraId="79CC7D8A" w14:textId="77777777" w:rsidR="00050964" w:rsidRPr="00503EF3" w:rsidRDefault="00050964" w:rsidP="00050964">
      <w:pPr>
        <w:tabs>
          <w:tab w:val="left" w:pos="993"/>
        </w:tabs>
        <w:spacing w:line="276" w:lineRule="auto"/>
        <w:rPr>
          <w:bCs/>
          <w:sz w:val="24"/>
          <w:szCs w:val="24"/>
        </w:rPr>
      </w:pPr>
      <w:r w:rsidRPr="00503EF3">
        <w:rPr>
          <w:bCs/>
          <w:sz w:val="24"/>
          <w:szCs w:val="24"/>
        </w:rPr>
        <w:t xml:space="preserve">Победитель </w:t>
      </w:r>
      <w:r>
        <w:rPr>
          <w:bCs/>
          <w:sz w:val="24"/>
          <w:szCs w:val="24"/>
        </w:rPr>
        <w:t>закупочной процедуры</w:t>
      </w:r>
      <w:r w:rsidRPr="00503EF3">
        <w:rPr>
          <w:bCs/>
          <w:sz w:val="24"/>
          <w:szCs w:val="24"/>
        </w:rPr>
        <w:t xml:space="preserve"> обеспечивает поставку оборудования на склад получателя – филиал ПАО «</w:t>
      </w:r>
      <w:proofErr w:type="spellStart"/>
      <w:r>
        <w:rPr>
          <w:bCs/>
          <w:sz w:val="24"/>
          <w:szCs w:val="24"/>
        </w:rPr>
        <w:t>Россети</w:t>
      </w:r>
      <w:proofErr w:type="spellEnd"/>
      <w:r>
        <w:rPr>
          <w:bCs/>
          <w:sz w:val="24"/>
          <w:szCs w:val="24"/>
        </w:rPr>
        <w:t xml:space="preserve"> Центр</w:t>
      </w:r>
      <w:r w:rsidRPr="00503EF3">
        <w:rPr>
          <w:bCs/>
          <w:sz w:val="24"/>
          <w:szCs w:val="24"/>
        </w:rPr>
        <w:t>» - «Тверьэнерго» – в объемах и сроки, установленные данным ТЗ.</w:t>
      </w:r>
    </w:p>
    <w:p w14:paraId="34F919BC" w14:textId="77777777" w:rsidR="00050964" w:rsidRPr="00503EF3" w:rsidRDefault="00050964" w:rsidP="00050964">
      <w:pPr>
        <w:tabs>
          <w:tab w:val="left" w:pos="993"/>
        </w:tabs>
        <w:spacing w:line="276" w:lineRule="auto"/>
        <w:rPr>
          <w:sz w:val="24"/>
          <w:szCs w:val="24"/>
        </w:rPr>
      </w:pPr>
      <w:r w:rsidRPr="00503EF3">
        <w:rPr>
          <w:sz w:val="24"/>
          <w:szCs w:val="24"/>
        </w:rPr>
        <w:t>Поставка оборудования производится в точки поставки, указанные покупателем - филиалом ПАО «</w:t>
      </w:r>
      <w:proofErr w:type="spellStart"/>
      <w:r>
        <w:rPr>
          <w:sz w:val="24"/>
          <w:szCs w:val="24"/>
        </w:rPr>
        <w:t>Россети</w:t>
      </w:r>
      <w:proofErr w:type="spellEnd"/>
      <w:r>
        <w:rPr>
          <w:sz w:val="24"/>
          <w:szCs w:val="24"/>
        </w:rPr>
        <w:t xml:space="preserve"> Центр</w:t>
      </w:r>
      <w:r w:rsidRPr="00503EF3">
        <w:rPr>
          <w:sz w:val="24"/>
          <w:szCs w:val="24"/>
        </w:rPr>
        <w:t>» - «Тверьэнерго»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542"/>
        <w:gridCol w:w="2749"/>
        <w:gridCol w:w="2387"/>
        <w:gridCol w:w="2227"/>
      </w:tblGrid>
      <w:tr w:rsidR="00050964" w:rsidRPr="00EF0BFC" w14:paraId="1AF6EC00" w14:textId="77777777" w:rsidTr="00B00E96">
        <w:tc>
          <w:tcPr>
            <w:tcW w:w="2689" w:type="dxa"/>
          </w:tcPr>
          <w:p w14:paraId="535D0BDA" w14:textId="77777777" w:rsidR="00050964" w:rsidRPr="00EF0BFC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Филиал</w:t>
            </w:r>
          </w:p>
        </w:tc>
        <w:tc>
          <w:tcPr>
            <w:tcW w:w="2976" w:type="dxa"/>
          </w:tcPr>
          <w:p w14:paraId="339C79C5" w14:textId="77777777" w:rsidR="00050964" w:rsidRPr="00EF0BFC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Точка поставки</w:t>
            </w:r>
          </w:p>
        </w:tc>
        <w:tc>
          <w:tcPr>
            <w:tcW w:w="2537" w:type="dxa"/>
          </w:tcPr>
          <w:p w14:paraId="14F850A9" w14:textId="77777777" w:rsidR="00050964" w:rsidRPr="00EF0BFC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 w:rsidRPr="00EF0BFC">
              <w:rPr>
                <w:b/>
                <w:bCs/>
                <w:sz w:val="26"/>
                <w:szCs w:val="26"/>
              </w:rPr>
              <w:t>Сроки поставки</w:t>
            </w:r>
          </w:p>
        </w:tc>
        <w:tc>
          <w:tcPr>
            <w:tcW w:w="2327" w:type="dxa"/>
          </w:tcPr>
          <w:p w14:paraId="153B31EC" w14:textId="2F1A03A3" w:rsidR="00050964" w:rsidRPr="00EF0BFC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 xml:space="preserve">Количество, </w:t>
            </w:r>
            <w:proofErr w:type="spellStart"/>
            <w:r w:rsidR="00EF1156">
              <w:rPr>
                <w:b/>
                <w:bCs/>
                <w:sz w:val="26"/>
                <w:szCs w:val="26"/>
              </w:rPr>
              <w:t>кмт</w:t>
            </w:r>
            <w:proofErr w:type="spellEnd"/>
          </w:p>
        </w:tc>
      </w:tr>
      <w:tr w:rsidR="00050964" w:rsidRPr="00503EF3" w14:paraId="674B6BC8" w14:textId="77777777" w:rsidTr="008D43FD">
        <w:tc>
          <w:tcPr>
            <w:tcW w:w="2689" w:type="dxa"/>
            <w:tcBorders>
              <w:bottom w:val="single" w:sz="4" w:space="0" w:color="auto"/>
            </w:tcBorders>
            <w:vAlign w:val="center"/>
          </w:tcPr>
          <w:p w14:paraId="0DC8777F" w14:textId="77777777" w:rsidR="00050964" w:rsidRPr="00503EF3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 w:rsidRPr="00503EF3">
              <w:rPr>
                <w:bCs/>
                <w:sz w:val="24"/>
                <w:szCs w:val="24"/>
              </w:rPr>
              <w:t>Филиал ПАО «</w:t>
            </w:r>
            <w:proofErr w:type="spellStart"/>
            <w:r>
              <w:rPr>
                <w:bCs/>
                <w:sz w:val="24"/>
                <w:szCs w:val="24"/>
              </w:rPr>
              <w:t>Россети</w:t>
            </w:r>
            <w:proofErr w:type="spellEnd"/>
            <w:r>
              <w:rPr>
                <w:bCs/>
                <w:sz w:val="24"/>
                <w:szCs w:val="24"/>
              </w:rPr>
              <w:t xml:space="preserve"> Центр</w:t>
            </w:r>
            <w:r w:rsidRPr="00503EF3">
              <w:rPr>
                <w:bCs/>
                <w:sz w:val="24"/>
                <w:szCs w:val="24"/>
              </w:rPr>
              <w:t>» - «Тверьэнерго»</w:t>
            </w:r>
          </w:p>
        </w:tc>
        <w:tc>
          <w:tcPr>
            <w:tcW w:w="2976" w:type="dxa"/>
            <w:tcBorders>
              <w:bottom w:val="single" w:sz="4" w:space="0" w:color="auto"/>
            </w:tcBorders>
            <w:vAlign w:val="center"/>
          </w:tcPr>
          <w:p w14:paraId="5E9CFF27" w14:textId="77777777" w:rsidR="00050964" w:rsidRPr="00503EF3" w:rsidRDefault="00050964" w:rsidP="008D43FD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proofErr w:type="spellStart"/>
            <w:r w:rsidRPr="00503EF3">
              <w:rPr>
                <w:bCs/>
                <w:sz w:val="24"/>
                <w:szCs w:val="24"/>
              </w:rPr>
              <w:t>Г.Тверь</w:t>
            </w:r>
            <w:proofErr w:type="spellEnd"/>
            <w:r w:rsidRPr="00503EF3">
              <w:rPr>
                <w:bCs/>
                <w:sz w:val="24"/>
                <w:szCs w:val="24"/>
              </w:rPr>
              <w:t>, ул. Георгия Димитрова, 66, ЦС филиала Тверьэнерго</w:t>
            </w:r>
          </w:p>
        </w:tc>
        <w:tc>
          <w:tcPr>
            <w:tcW w:w="2537" w:type="dxa"/>
            <w:tcBorders>
              <w:bottom w:val="single" w:sz="4" w:space="0" w:color="auto"/>
            </w:tcBorders>
            <w:vAlign w:val="center"/>
          </w:tcPr>
          <w:p w14:paraId="47F567F7" w14:textId="3FA66B9B" w:rsidR="00050964" w:rsidRPr="00503EF3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80 календарных дней с момента заключения договора</w:t>
            </w:r>
          </w:p>
        </w:tc>
        <w:tc>
          <w:tcPr>
            <w:tcW w:w="2327" w:type="dxa"/>
            <w:tcBorders>
              <w:bottom w:val="single" w:sz="4" w:space="0" w:color="auto"/>
            </w:tcBorders>
            <w:vAlign w:val="center"/>
          </w:tcPr>
          <w:p w14:paraId="2CA23EAE" w14:textId="6D53EA6B" w:rsidR="00050964" w:rsidRPr="00503EF3" w:rsidRDefault="00050964" w:rsidP="00B00E96">
            <w:pPr>
              <w:pStyle w:val="ad"/>
              <w:tabs>
                <w:tab w:val="left" w:pos="993"/>
              </w:tabs>
              <w:spacing w:line="276" w:lineRule="auto"/>
              <w:ind w:left="0" w:firstLine="0"/>
              <w:jc w:val="center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bookmarkStart w:id="1" w:name="_GoBack"/>
            <w:bookmarkEnd w:id="1"/>
          </w:p>
        </w:tc>
      </w:tr>
    </w:tbl>
    <w:p w14:paraId="51BE7A9C" w14:textId="77777777" w:rsidR="000961A3" w:rsidRPr="00FA5580" w:rsidRDefault="000961A3" w:rsidP="005464B6">
      <w:pPr>
        <w:pStyle w:val="ad"/>
        <w:spacing w:line="276" w:lineRule="auto"/>
        <w:ind w:hanging="11"/>
        <w:rPr>
          <w:sz w:val="12"/>
          <w:szCs w:val="12"/>
        </w:rPr>
      </w:pPr>
    </w:p>
    <w:p w14:paraId="51BE7A9D" w14:textId="77777777" w:rsidR="00612811" w:rsidRPr="004D4E32" w:rsidRDefault="00612811" w:rsidP="001253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 xml:space="preserve">Технические требования к </w:t>
      </w:r>
      <w:r w:rsidR="000D4FD2">
        <w:rPr>
          <w:b/>
          <w:bCs/>
          <w:sz w:val="26"/>
          <w:szCs w:val="26"/>
        </w:rPr>
        <w:t>продукции</w:t>
      </w:r>
      <w:r w:rsidRPr="004D4E32">
        <w:rPr>
          <w:b/>
          <w:bCs/>
          <w:sz w:val="26"/>
          <w:szCs w:val="26"/>
        </w:rPr>
        <w:t>.</w:t>
      </w:r>
    </w:p>
    <w:p w14:paraId="6A9439FA" w14:textId="4490E284" w:rsidR="005125C6" w:rsidRPr="005125C6" w:rsidRDefault="004F4E9E" w:rsidP="005125C6">
      <w:pPr>
        <w:pStyle w:val="ad"/>
        <w:tabs>
          <w:tab w:val="left" w:pos="1134"/>
        </w:tabs>
        <w:ind w:left="0" w:firstLine="709"/>
        <w:rPr>
          <w:sz w:val="24"/>
          <w:szCs w:val="24"/>
        </w:rPr>
      </w:pPr>
      <w:r w:rsidRPr="00101DD6">
        <w:rPr>
          <w:sz w:val="24"/>
          <w:szCs w:val="24"/>
        </w:rPr>
        <w:t xml:space="preserve">Технические данные </w:t>
      </w:r>
      <w:r w:rsidR="005125C6" w:rsidRPr="005125C6">
        <w:rPr>
          <w:sz w:val="24"/>
          <w:szCs w:val="24"/>
        </w:rPr>
        <w:t>аккумуляторов STARK 9OGI 250</w:t>
      </w:r>
      <w:r w:rsidR="00701C3A">
        <w:rPr>
          <w:sz w:val="24"/>
          <w:szCs w:val="24"/>
        </w:rPr>
        <w:t xml:space="preserve"> </w:t>
      </w:r>
      <w:r w:rsidRPr="00101DD6">
        <w:rPr>
          <w:sz w:val="24"/>
          <w:szCs w:val="24"/>
        </w:rPr>
        <w:t>должны соответствовать параметрам</w:t>
      </w:r>
      <w:r w:rsidR="00770983">
        <w:rPr>
          <w:sz w:val="24"/>
          <w:szCs w:val="24"/>
        </w:rPr>
        <w:t>,</w:t>
      </w:r>
      <w:r w:rsidR="006D6EB9">
        <w:rPr>
          <w:sz w:val="24"/>
          <w:szCs w:val="24"/>
        </w:rPr>
        <w:t xml:space="preserve"> </w:t>
      </w:r>
      <w:r w:rsidR="00163418">
        <w:rPr>
          <w:sz w:val="24"/>
          <w:szCs w:val="24"/>
        </w:rPr>
        <w:t>приведенны</w:t>
      </w:r>
      <w:r w:rsidR="003A1933">
        <w:rPr>
          <w:sz w:val="24"/>
          <w:szCs w:val="24"/>
        </w:rPr>
        <w:t>м</w:t>
      </w:r>
      <w:r w:rsidR="00163418">
        <w:rPr>
          <w:sz w:val="24"/>
          <w:szCs w:val="24"/>
        </w:rPr>
        <w:t xml:space="preserve"> в таблиц</w:t>
      </w:r>
      <w:r w:rsidR="0013751A">
        <w:rPr>
          <w:sz w:val="24"/>
          <w:szCs w:val="24"/>
        </w:rPr>
        <w:t>е</w:t>
      </w:r>
      <w:r w:rsidR="00163418">
        <w:rPr>
          <w:sz w:val="24"/>
          <w:szCs w:val="24"/>
        </w:rPr>
        <w:t>:</w:t>
      </w:r>
    </w:p>
    <w:p w14:paraId="054EB7D3" w14:textId="0E3C5856" w:rsidR="005125C6" w:rsidRPr="00050964" w:rsidRDefault="006D24D6" w:rsidP="00050964">
      <w:pPr>
        <w:pStyle w:val="ad"/>
        <w:tabs>
          <w:tab w:val="left" w:pos="1134"/>
        </w:tabs>
        <w:ind w:left="0"/>
        <w:jc w:val="right"/>
        <w:rPr>
          <w:sz w:val="24"/>
          <w:szCs w:val="24"/>
        </w:rPr>
      </w:pPr>
      <w:r w:rsidRPr="007B6CB8">
        <w:rPr>
          <w:sz w:val="24"/>
          <w:szCs w:val="24"/>
        </w:rPr>
        <w:t>Таблица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792"/>
        <w:gridCol w:w="1545"/>
        <w:gridCol w:w="3342"/>
      </w:tblGrid>
      <w:tr w:rsidR="00050964" w14:paraId="28EF6834" w14:textId="77777777" w:rsidTr="00050964">
        <w:tc>
          <w:tcPr>
            <w:tcW w:w="4792" w:type="dxa"/>
            <w:vAlign w:val="center"/>
          </w:tcPr>
          <w:p w14:paraId="4E5C7085" w14:textId="50A7A530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Параметр</w:t>
            </w:r>
          </w:p>
        </w:tc>
        <w:tc>
          <w:tcPr>
            <w:tcW w:w="1545" w:type="dxa"/>
            <w:vAlign w:val="center"/>
          </w:tcPr>
          <w:p w14:paraId="2DB728ED" w14:textId="63752EA3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Единица измерения</w:t>
            </w:r>
          </w:p>
        </w:tc>
        <w:tc>
          <w:tcPr>
            <w:tcW w:w="3342" w:type="dxa"/>
            <w:vAlign w:val="center"/>
          </w:tcPr>
          <w:p w14:paraId="4B557828" w14:textId="5370E968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Значение</w:t>
            </w:r>
          </w:p>
        </w:tc>
      </w:tr>
      <w:tr w:rsidR="00050964" w14:paraId="5D737F5A" w14:textId="77777777" w:rsidTr="00050964">
        <w:tc>
          <w:tcPr>
            <w:tcW w:w="4792" w:type="dxa"/>
            <w:vAlign w:val="center"/>
          </w:tcPr>
          <w:p w14:paraId="037D6C49" w14:textId="7CA323AD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Номинальное напряжение аккумулятора</w:t>
            </w:r>
          </w:p>
        </w:tc>
        <w:tc>
          <w:tcPr>
            <w:tcW w:w="1545" w:type="dxa"/>
            <w:vAlign w:val="center"/>
          </w:tcPr>
          <w:p w14:paraId="1EF83916" w14:textId="199C8EFF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</w:t>
            </w:r>
          </w:p>
        </w:tc>
        <w:tc>
          <w:tcPr>
            <w:tcW w:w="3342" w:type="dxa"/>
            <w:vAlign w:val="center"/>
          </w:tcPr>
          <w:p w14:paraId="7DAFD461" w14:textId="26269CE3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</w:tr>
      <w:tr w:rsidR="005125C6" w14:paraId="235DF900" w14:textId="77777777" w:rsidTr="00050964">
        <w:tc>
          <w:tcPr>
            <w:tcW w:w="4792" w:type="dxa"/>
            <w:vAlign w:val="center"/>
          </w:tcPr>
          <w:p w14:paraId="66796931" w14:textId="67263BE1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емкость</w:t>
            </w:r>
          </w:p>
        </w:tc>
        <w:tc>
          <w:tcPr>
            <w:tcW w:w="1545" w:type="dxa"/>
            <w:vAlign w:val="center"/>
          </w:tcPr>
          <w:p w14:paraId="5AC573DC" w14:textId="40D4207F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Ач</w:t>
            </w:r>
            <w:proofErr w:type="spellEnd"/>
          </w:p>
        </w:tc>
        <w:tc>
          <w:tcPr>
            <w:tcW w:w="3342" w:type="dxa"/>
            <w:vAlign w:val="center"/>
          </w:tcPr>
          <w:p w14:paraId="63FAB0D0" w14:textId="24EF8859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250</w:t>
            </w:r>
          </w:p>
        </w:tc>
      </w:tr>
      <w:tr w:rsidR="00050964" w14:paraId="524DCA94" w14:textId="77777777" w:rsidTr="00050964">
        <w:tc>
          <w:tcPr>
            <w:tcW w:w="4792" w:type="dxa"/>
            <w:vAlign w:val="center"/>
          </w:tcPr>
          <w:p w14:paraId="32E9921D" w14:textId="325D788C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Номинальная плотность электролита</w:t>
            </w:r>
          </w:p>
        </w:tc>
        <w:tc>
          <w:tcPr>
            <w:tcW w:w="1545" w:type="dxa"/>
            <w:vAlign w:val="center"/>
          </w:tcPr>
          <w:p w14:paraId="6BBC1A80" w14:textId="7F3037EC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Кг</w:t>
            </w:r>
            <w:proofErr w:type="gramEnd"/>
            <w:r>
              <w:rPr>
                <w:sz w:val="24"/>
                <w:szCs w:val="24"/>
              </w:rPr>
              <w:t>/л</w:t>
            </w:r>
          </w:p>
        </w:tc>
        <w:tc>
          <w:tcPr>
            <w:tcW w:w="3342" w:type="dxa"/>
            <w:vAlign w:val="center"/>
          </w:tcPr>
          <w:p w14:paraId="45972406" w14:textId="77DE5689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1,24</w:t>
            </w:r>
          </w:p>
        </w:tc>
      </w:tr>
      <w:tr w:rsidR="00050964" w14:paraId="1BE5CE27" w14:textId="77777777" w:rsidTr="00050964">
        <w:tc>
          <w:tcPr>
            <w:tcW w:w="4792" w:type="dxa"/>
            <w:vAlign w:val="center"/>
          </w:tcPr>
          <w:p w14:paraId="0D6165C9" w14:textId="27AAC513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Внутреннее сопротивление элемента</w:t>
            </w:r>
          </w:p>
        </w:tc>
        <w:tc>
          <w:tcPr>
            <w:tcW w:w="1545" w:type="dxa"/>
            <w:vAlign w:val="center"/>
          </w:tcPr>
          <w:p w14:paraId="1907A5B5" w14:textId="758FBB8F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мОм</w:t>
            </w:r>
          </w:p>
        </w:tc>
        <w:tc>
          <w:tcPr>
            <w:tcW w:w="3342" w:type="dxa"/>
            <w:vAlign w:val="center"/>
          </w:tcPr>
          <w:p w14:paraId="6C8A9793" w14:textId="46E5E68D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0,33</w:t>
            </w:r>
          </w:p>
        </w:tc>
      </w:tr>
      <w:tr w:rsidR="00050964" w14:paraId="5CA00D0D" w14:textId="77777777" w:rsidTr="00050964">
        <w:tc>
          <w:tcPr>
            <w:tcW w:w="4792" w:type="dxa"/>
            <w:vAlign w:val="center"/>
          </w:tcPr>
          <w:p w14:paraId="5A22696F" w14:textId="261B48EC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Ток короткого замыкания элемента</w:t>
            </w:r>
          </w:p>
        </w:tc>
        <w:tc>
          <w:tcPr>
            <w:tcW w:w="1545" w:type="dxa"/>
            <w:vAlign w:val="center"/>
          </w:tcPr>
          <w:p w14:paraId="4C799186" w14:textId="7FC955D4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</w:p>
        </w:tc>
        <w:tc>
          <w:tcPr>
            <w:tcW w:w="3342" w:type="dxa"/>
            <w:vAlign w:val="center"/>
          </w:tcPr>
          <w:p w14:paraId="7533BB29" w14:textId="3166916E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6100</w:t>
            </w:r>
          </w:p>
        </w:tc>
      </w:tr>
      <w:tr w:rsidR="00050964" w14:paraId="29DD1EEC" w14:textId="77777777" w:rsidTr="00050964">
        <w:tc>
          <w:tcPr>
            <w:tcW w:w="4792" w:type="dxa"/>
            <w:vAlign w:val="center"/>
          </w:tcPr>
          <w:p w14:paraId="0321A0FD" w14:textId="5C423628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Габаритные размеры </w:t>
            </w:r>
            <w:proofErr w:type="spellStart"/>
            <w:r>
              <w:rPr>
                <w:sz w:val="24"/>
                <w:szCs w:val="24"/>
              </w:rPr>
              <w:t>ДхШхВ</w:t>
            </w:r>
            <w:proofErr w:type="spellEnd"/>
          </w:p>
        </w:tc>
        <w:tc>
          <w:tcPr>
            <w:tcW w:w="1545" w:type="dxa"/>
            <w:vAlign w:val="center"/>
          </w:tcPr>
          <w:p w14:paraId="52B1BD15" w14:textId="732471A6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мм</w:t>
            </w:r>
          </w:p>
        </w:tc>
        <w:tc>
          <w:tcPr>
            <w:tcW w:w="3342" w:type="dxa"/>
            <w:vAlign w:val="center"/>
          </w:tcPr>
          <w:p w14:paraId="3C29C7A7" w14:textId="5828D454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103х206х420</w:t>
            </w:r>
          </w:p>
        </w:tc>
      </w:tr>
      <w:tr w:rsidR="00050964" w14:paraId="79FEFF81" w14:textId="77777777" w:rsidTr="00050964">
        <w:tc>
          <w:tcPr>
            <w:tcW w:w="4792" w:type="dxa"/>
            <w:vAlign w:val="center"/>
          </w:tcPr>
          <w:p w14:paraId="22F818A1" w14:textId="7CCA94E6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Вес с электролитом</w:t>
            </w:r>
          </w:p>
        </w:tc>
        <w:tc>
          <w:tcPr>
            <w:tcW w:w="1545" w:type="dxa"/>
            <w:vAlign w:val="center"/>
          </w:tcPr>
          <w:p w14:paraId="7CE3E6F7" w14:textId="02BF280E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КГ</w:t>
            </w:r>
          </w:p>
        </w:tc>
        <w:tc>
          <w:tcPr>
            <w:tcW w:w="3342" w:type="dxa"/>
            <w:vAlign w:val="center"/>
          </w:tcPr>
          <w:p w14:paraId="22D5AA9D" w14:textId="4018A824" w:rsidR="005125C6" w:rsidRDefault="005125C6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19,2 ±5%</w:t>
            </w:r>
          </w:p>
        </w:tc>
      </w:tr>
      <w:tr w:rsidR="00050964" w14:paraId="3559CA03" w14:textId="77777777" w:rsidTr="00050964">
        <w:tc>
          <w:tcPr>
            <w:tcW w:w="4792" w:type="dxa"/>
            <w:vAlign w:val="center"/>
          </w:tcPr>
          <w:p w14:paraId="469CFA17" w14:textId="30C47CC9" w:rsidR="00050964" w:rsidRDefault="00050964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Изображение</w:t>
            </w:r>
          </w:p>
        </w:tc>
        <w:tc>
          <w:tcPr>
            <w:tcW w:w="4887" w:type="dxa"/>
            <w:gridSpan w:val="2"/>
            <w:vAlign w:val="center"/>
          </w:tcPr>
          <w:p w14:paraId="0F331282" w14:textId="10B9537C" w:rsidR="00050964" w:rsidRDefault="00050964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  <w:r w:rsidRPr="00050964">
              <w:rPr>
                <w:noProof/>
                <w:sz w:val="24"/>
                <w:szCs w:val="24"/>
              </w:rPr>
              <w:drawing>
                <wp:inline distT="0" distB="0" distL="0" distR="0" wp14:anchorId="7E819F90" wp14:editId="058CD6AB">
                  <wp:extent cx="1985246" cy="2095064"/>
                  <wp:effectExtent l="0" t="0" r="0" b="63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586" cy="21038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50964" w14:paraId="3D4FF372" w14:textId="77777777" w:rsidTr="00050964">
        <w:tc>
          <w:tcPr>
            <w:tcW w:w="4792" w:type="dxa"/>
            <w:vMerge w:val="restart"/>
            <w:vAlign w:val="center"/>
          </w:tcPr>
          <w:p w14:paraId="0A98DA05" w14:textId="622734DC" w:rsidR="00050964" w:rsidRDefault="00050964" w:rsidP="005125C6">
            <w:pPr>
              <w:pStyle w:val="ad"/>
              <w:tabs>
                <w:tab w:val="left" w:pos="1134"/>
              </w:tabs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поставки:</w:t>
            </w:r>
          </w:p>
        </w:tc>
        <w:tc>
          <w:tcPr>
            <w:tcW w:w="4887" w:type="dxa"/>
            <w:gridSpan w:val="2"/>
            <w:vAlign w:val="center"/>
          </w:tcPr>
          <w:p w14:paraId="24F099FB" w14:textId="19146814" w:rsidR="00050964" w:rsidRDefault="00050964" w:rsidP="000509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Стеллажи</w:t>
            </w:r>
          </w:p>
        </w:tc>
      </w:tr>
      <w:tr w:rsidR="00050964" w14:paraId="59CDC192" w14:textId="77777777" w:rsidTr="00050964">
        <w:tc>
          <w:tcPr>
            <w:tcW w:w="4792" w:type="dxa"/>
            <w:vMerge/>
            <w:vAlign w:val="center"/>
          </w:tcPr>
          <w:p w14:paraId="4BF1041C" w14:textId="06F0E253" w:rsidR="00050964" w:rsidRDefault="00050964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Align w:val="center"/>
          </w:tcPr>
          <w:p w14:paraId="044803FD" w14:textId="254F9F81" w:rsidR="00050964" w:rsidRDefault="00050964" w:rsidP="000509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Стандартные межэлементные и </w:t>
            </w:r>
            <w:proofErr w:type="spellStart"/>
            <w:r>
              <w:rPr>
                <w:sz w:val="24"/>
                <w:szCs w:val="24"/>
              </w:rPr>
              <w:t>межрядные</w:t>
            </w:r>
            <w:proofErr w:type="spellEnd"/>
            <w:r>
              <w:rPr>
                <w:sz w:val="24"/>
                <w:szCs w:val="24"/>
              </w:rPr>
              <w:t xml:space="preserve"> соединители</w:t>
            </w:r>
          </w:p>
        </w:tc>
      </w:tr>
      <w:tr w:rsidR="00050964" w14:paraId="516A7743" w14:textId="77777777" w:rsidTr="00050964">
        <w:tc>
          <w:tcPr>
            <w:tcW w:w="4792" w:type="dxa"/>
            <w:vMerge/>
            <w:vAlign w:val="center"/>
          </w:tcPr>
          <w:p w14:paraId="260DCF8D" w14:textId="77777777" w:rsidR="00050964" w:rsidRDefault="00050964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Align w:val="center"/>
          </w:tcPr>
          <w:p w14:paraId="00016ACA" w14:textId="7AA6E63C" w:rsidR="00050964" w:rsidRDefault="00050964" w:rsidP="000509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Концевые выводы</w:t>
            </w:r>
          </w:p>
        </w:tc>
      </w:tr>
      <w:tr w:rsidR="00050964" w14:paraId="6E34C600" w14:textId="77777777" w:rsidTr="00050964">
        <w:tc>
          <w:tcPr>
            <w:tcW w:w="4792" w:type="dxa"/>
            <w:vMerge/>
            <w:vAlign w:val="center"/>
          </w:tcPr>
          <w:p w14:paraId="70CF5C7E" w14:textId="77777777" w:rsidR="00050964" w:rsidRDefault="00050964" w:rsidP="005125C6">
            <w:pPr>
              <w:pStyle w:val="ad"/>
              <w:tabs>
                <w:tab w:val="left" w:pos="1134"/>
              </w:tabs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887" w:type="dxa"/>
            <w:gridSpan w:val="2"/>
            <w:vAlign w:val="center"/>
          </w:tcPr>
          <w:p w14:paraId="7EB483E4" w14:textId="6FDB8BD9" w:rsidR="00050964" w:rsidRDefault="00050964" w:rsidP="000509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Комплект для обслуживания (заливочная кружка, воронка, термометр, ареометр)</w:t>
            </w:r>
          </w:p>
        </w:tc>
      </w:tr>
      <w:tr w:rsidR="00050964" w14:paraId="635CAA1A" w14:textId="77777777" w:rsidTr="008146A7">
        <w:tc>
          <w:tcPr>
            <w:tcW w:w="9679" w:type="dxa"/>
            <w:gridSpan w:val="3"/>
            <w:vAlign w:val="center"/>
          </w:tcPr>
          <w:p w14:paraId="62C2B9BE" w14:textId="56FCCE3D" w:rsidR="00050964" w:rsidRPr="00050964" w:rsidRDefault="00050964" w:rsidP="00050964">
            <w:pPr>
              <w:pStyle w:val="ad"/>
              <w:tabs>
                <w:tab w:val="left" w:pos="1134"/>
              </w:tabs>
              <w:ind w:left="0" w:firstLine="0"/>
              <w:jc w:val="left"/>
              <w:rPr>
                <w:sz w:val="24"/>
                <w:szCs w:val="24"/>
              </w:rPr>
            </w:pPr>
            <w:r w:rsidRPr="00050964">
              <w:rPr>
                <w:sz w:val="24"/>
                <w:szCs w:val="24"/>
              </w:rPr>
              <w:t xml:space="preserve">Аккумуляторы поставляются </w:t>
            </w:r>
            <w:proofErr w:type="gramStart"/>
            <w:r w:rsidRPr="00050964">
              <w:rPr>
                <w:sz w:val="24"/>
                <w:szCs w:val="24"/>
              </w:rPr>
              <w:t>залитыми</w:t>
            </w:r>
            <w:proofErr w:type="gramEnd"/>
            <w:r w:rsidRPr="00050964">
              <w:rPr>
                <w:sz w:val="24"/>
                <w:szCs w:val="24"/>
              </w:rPr>
              <w:t xml:space="preserve"> электролитом и заряженными</w:t>
            </w:r>
            <w:r>
              <w:rPr>
                <w:sz w:val="24"/>
                <w:szCs w:val="24"/>
              </w:rPr>
              <w:t>.</w:t>
            </w:r>
          </w:p>
        </w:tc>
      </w:tr>
    </w:tbl>
    <w:p w14:paraId="51BE7ABA" w14:textId="1E7EA4CE" w:rsidR="00792728" w:rsidRDefault="00792728" w:rsidP="00792728">
      <w:pPr>
        <w:tabs>
          <w:tab w:val="left" w:pos="709"/>
        </w:tabs>
        <w:spacing w:line="276" w:lineRule="auto"/>
        <w:ind w:firstLine="0"/>
        <w:rPr>
          <w:sz w:val="16"/>
          <w:szCs w:val="16"/>
        </w:rPr>
      </w:pPr>
      <w:r>
        <w:rPr>
          <w:sz w:val="16"/>
          <w:szCs w:val="16"/>
        </w:rPr>
        <w:t xml:space="preserve">* - Участником может быть предложен </w:t>
      </w:r>
      <w:r w:rsidR="00050964">
        <w:rPr>
          <w:sz w:val="16"/>
          <w:szCs w:val="16"/>
        </w:rPr>
        <w:t>эквивалент</w:t>
      </w:r>
      <w:r>
        <w:rPr>
          <w:sz w:val="16"/>
          <w:szCs w:val="16"/>
        </w:rPr>
        <w:t xml:space="preserve"> продукции, указанной в примечании, полностью соответствующий техническим характеристикам, изложенным в настоящем Техническом Задании.</w:t>
      </w:r>
    </w:p>
    <w:p w14:paraId="4781E70B" w14:textId="77777777" w:rsidR="0067267B" w:rsidRDefault="0067267B" w:rsidP="00792728">
      <w:pPr>
        <w:tabs>
          <w:tab w:val="left" w:pos="709"/>
        </w:tabs>
        <w:spacing w:line="276" w:lineRule="auto"/>
        <w:ind w:firstLine="0"/>
        <w:rPr>
          <w:sz w:val="24"/>
          <w:szCs w:val="24"/>
        </w:rPr>
      </w:pPr>
    </w:p>
    <w:p w14:paraId="51BE7ABB" w14:textId="77777777" w:rsidR="00891264" w:rsidRPr="004D4E32" w:rsidRDefault="00891264" w:rsidP="001253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0" w:firstLine="709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Общие требования.</w:t>
      </w:r>
      <w:r>
        <w:rPr>
          <w:b/>
          <w:bCs/>
          <w:sz w:val="26"/>
          <w:szCs w:val="26"/>
        </w:rPr>
        <w:t xml:space="preserve"> </w:t>
      </w:r>
    </w:p>
    <w:p w14:paraId="51BE7ABC" w14:textId="225BB728" w:rsidR="00891264" w:rsidRDefault="00050964" w:rsidP="00891264">
      <w:pPr>
        <w:pStyle w:val="ad"/>
        <w:tabs>
          <w:tab w:val="left" w:pos="709"/>
          <w:tab w:val="left" w:pos="851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91264" w:rsidRPr="00792728">
        <w:rPr>
          <w:b/>
          <w:sz w:val="24"/>
          <w:szCs w:val="24"/>
        </w:rPr>
        <w:t>.1</w:t>
      </w:r>
      <w:r w:rsidR="00EF44ED" w:rsidRPr="00792728">
        <w:rPr>
          <w:b/>
          <w:sz w:val="24"/>
          <w:szCs w:val="24"/>
        </w:rPr>
        <w:t>.</w:t>
      </w:r>
      <w:r w:rsidR="00891264" w:rsidRPr="00612811">
        <w:rPr>
          <w:sz w:val="24"/>
          <w:szCs w:val="24"/>
        </w:rPr>
        <w:t xml:space="preserve"> К поставке допуска</w:t>
      </w:r>
      <w:r w:rsidR="00891264">
        <w:rPr>
          <w:sz w:val="24"/>
          <w:szCs w:val="24"/>
        </w:rPr>
        <w:t>е</w:t>
      </w:r>
      <w:r w:rsidR="00891264" w:rsidRPr="00612811">
        <w:rPr>
          <w:sz w:val="24"/>
          <w:szCs w:val="24"/>
        </w:rPr>
        <w:t xml:space="preserve">тся </w:t>
      </w:r>
      <w:r w:rsidR="003521F4">
        <w:rPr>
          <w:sz w:val="24"/>
          <w:szCs w:val="24"/>
        </w:rPr>
        <w:t>продукция</w:t>
      </w:r>
      <w:r w:rsidR="00891264" w:rsidRPr="00612811">
        <w:rPr>
          <w:sz w:val="24"/>
          <w:szCs w:val="24"/>
        </w:rPr>
        <w:t>, отвечающ</w:t>
      </w:r>
      <w:r w:rsidR="003521F4">
        <w:rPr>
          <w:sz w:val="24"/>
          <w:szCs w:val="24"/>
        </w:rPr>
        <w:t>ая</w:t>
      </w:r>
      <w:r w:rsidR="00891264" w:rsidRPr="00612811">
        <w:rPr>
          <w:sz w:val="24"/>
          <w:szCs w:val="24"/>
        </w:rPr>
        <w:t xml:space="preserve"> следующим требованиям:</w:t>
      </w:r>
    </w:p>
    <w:p w14:paraId="51BE7ABD" w14:textId="7F2A24A2" w:rsidR="00792728" w:rsidRDefault="00792728" w:rsidP="00792728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>- п</w:t>
      </w:r>
      <w:r w:rsidRPr="0095503A">
        <w:rPr>
          <w:sz w:val="24"/>
          <w:szCs w:val="24"/>
        </w:rPr>
        <w:t xml:space="preserve">оставляемая продукция должна быть новой, </w:t>
      </w:r>
      <w:r w:rsidR="003B0700">
        <w:rPr>
          <w:sz w:val="24"/>
          <w:szCs w:val="24"/>
        </w:rPr>
        <w:t xml:space="preserve">ранее </w:t>
      </w:r>
      <w:r w:rsidRPr="0095503A">
        <w:rPr>
          <w:sz w:val="24"/>
          <w:szCs w:val="24"/>
        </w:rPr>
        <w:t>неиспользован</w:t>
      </w:r>
      <w:r>
        <w:rPr>
          <w:sz w:val="24"/>
          <w:szCs w:val="24"/>
        </w:rPr>
        <w:t>ной</w:t>
      </w:r>
      <w:r w:rsidRPr="0095503A">
        <w:rPr>
          <w:sz w:val="24"/>
          <w:szCs w:val="24"/>
        </w:rPr>
        <w:t>,</w:t>
      </w:r>
      <w:r w:rsidR="003B0700">
        <w:rPr>
          <w:sz w:val="24"/>
          <w:szCs w:val="24"/>
        </w:rPr>
        <w:t xml:space="preserve"> </w:t>
      </w:r>
      <w:r w:rsidRPr="0095503A">
        <w:rPr>
          <w:sz w:val="24"/>
          <w:szCs w:val="24"/>
        </w:rPr>
        <w:t xml:space="preserve">соответствовать действующим ГОСТам, ТУ и прочим нормативным документам, содержащим обязательные, либо обычно применяемые требования, предъявляемые к товару, сопровождаться полным комплектом документации, соответствующим государственным стандартам: сертификаты соответствия (нотариально заверенные копии), </w:t>
      </w:r>
      <w:r w:rsidR="00A81553">
        <w:rPr>
          <w:sz w:val="24"/>
          <w:szCs w:val="24"/>
        </w:rPr>
        <w:t>наличие заключений или других документов, устанавливающих требования к качеству и экологической безопасности продукции</w:t>
      </w:r>
      <w:r w:rsidRPr="00AA63A1">
        <w:rPr>
          <w:sz w:val="24"/>
          <w:szCs w:val="24"/>
        </w:rPr>
        <w:t>.</w:t>
      </w:r>
    </w:p>
    <w:p w14:paraId="51BE7ABE" w14:textId="77777777" w:rsidR="00792728" w:rsidRPr="00881152" w:rsidRDefault="00792728" w:rsidP="00792728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 xml:space="preserve">                </w:t>
      </w:r>
      <w:r w:rsidRPr="00881152">
        <w:rPr>
          <w:sz w:val="24"/>
          <w:szCs w:val="24"/>
        </w:rPr>
        <w:t xml:space="preserve">Участник должен принять во внимание, что ссылка на тип (марку) продукции, носит описательный, а не обязательный характер. В случае если Участником предлагаются аналоги требуемой Заказчику продукции, в составе своей конкурсной заявки он должен в обязательном порядке </w:t>
      </w:r>
      <w:r>
        <w:rPr>
          <w:sz w:val="24"/>
          <w:szCs w:val="24"/>
        </w:rPr>
        <w:t xml:space="preserve">предоставить </w:t>
      </w:r>
      <w:r w:rsidRPr="00881152">
        <w:rPr>
          <w:sz w:val="24"/>
          <w:szCs w:val="24"/>
        </w:rPr>
        <w:t>в Техническом предложении – подробное техническое описание п</w:t>
      </w:r>
      <w:r>
        <w:rPr>
          <w:sz w:val="24"/>
          <w:szCs w:val="24"/>
        </w:rPr>
        <w:t>редлагаемого к поставке аналога.</w:t>
      </w:r>
    </w:p>
    <w:p w14:paraId="51BE7ABF" w14:textId="13997EBE" w:rsidR="00792728" w:rsidRDefault="00792728" w:rsidP="00792728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 w:rsidRPr="00881152">
        <w:rPr>
          <w:sz w:val="24"/>
          <w:szCs w:val="24"/>
        </w:rPr>
        <w:t>Отсутствие в составе конкурсной заявки подробного технического описания аналогов продукции может являться причиной отклонения конкурсной заявки Участника.</w:t>
      </w:r>
    </w:p>
    <w:p w14:paraId="02A00B9B" w14:textId="48C5FA0F" w:rsidR="006F2279" w:rsidRPr="0095503A" w:rsidRDefault="006F2279" w:rsidP="00792728">
      <w:pPr>
        <w:pStyle w:val="ad"/>
        <w:tabs>
          <w:tab w:val="left" w:pos="0"/>
          <w:tab w:val="left" w:pos="993"/>
        </w:tabs>
        <w:spacing w:line="276" w:lineRule="auto"/>
        <w:ind w:left="17" w:firstLine="0"/>
        <w:rPr>
          <w:sz w:val="24"/>
          <w:szCs w:val="24"/>
        </w:rPr>
      </w:pPr>
      <w:r>
        <w:rPr>
          <w:sz w:val="24"/>
          <w:szCs w:val="24"/>
        </w:rPr>
        <w:tab/>
      </w:r>
      <w:r w:rsidRPr="00A61FE9">
        <w:rPr>
          <w:sz w:val="24"/>
          <w:szCs w:val="24"/>
        </w:rPr>
        <w:t>Поставляемое электротехническое оборудование отечественного и зарубежного производства должно быть аттестовано ПАО «</w:t>
      </w:r>
      <w:proofErr w:type="spellStart"/>
      <w:r w:rsidRPr="00A61FE9">
        <w:rPr>
          <w:sz w:val="24"/>
          <w:szCs w:val="24"/>
        </w:rPr>
        <w:t>Россети</w:t>
      </w:r>
      <w:proofErr w:type="spellEnd"/>
      <w:r w:rsidRPr="00A61FE9">
        <w:rPr>
          <w:sz w:val="24"/>
          <w:szCs w:val="24"/>
        </w:rPr>
        <w:t>». Для неаттестованного оборудования необходимо положительное заключение Комиссии ПАО «</w:t>
      </w:r>
      <w:proofErr w:type="spellStart"/>
      <w:r w:rsidRPr="00A61FE9">
        <w:rPr>
          <w:sz w:val="24"/>
          <w:szCs w:val="24"/>
        </w:rPr>
        <w:t>Россети</w:t>
      </w:r>
      <w:proofErr w:type="spellEnd"/>
      <w:r w:rsidRPr="00A61FE9">
        <w:rPr>
          <w:sz w:val="24"/>
          <w:szCs w:val="24"/>
        </w:rPr>
        <w:t xml:space="preserve"> Центр» по допуску оборудования, материалов и систем.</w:t>
      </w:r>
    </w:p>
    <w:p w14:paraId="51BE7AC0" w14:textId="45CB4BAB" w:rsidR="00891264" w:rsidRPr="00093260" w:rsidRDefault="00050964" w:rsidP="0015148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91264" w:rsidRPr="00792728">
        <w:rPr>
          <w:b/>
          <w:sz w:val="24"/>
          <w:szCs w:val="24"/>
        </w:rPr>
        <w:t>.2</w:t>
      </w:r>
      <w:r w:rsidR="00EF44ED" w:rsidRPr="00792728">
        <w:rPr>
          <w:b/>
          <w:sz w:val="24"/>
          <w:szCs w:val="24"/>
        </w:rPr>
        <w:t>.</w:t>
      </w:r>
      <w:r w:rsidR="00891264">
        <w:rPr>
          <w:sz w:val="24"/>
          <w:szCs w:val="24"/>
        </w:rPr>
        <w:t xml:space="preserve"> </w:t>
      </w:r>
      <w:r w:rsidR="00891264" w:rsidRPr="00093260">
        <w:rPr>
          <w:sz w:val="24"/>
          <w:szCs w:val="24"/>
        </w:rPr>
        <w:t xml:space="preserve">Участник закупочных процедур на право заключения договора на поставку </w:t>
      </w:r>
      <w:r w:rsidR="00562131">
        <w:rPr>
          <w:sz w:val="24"/>
          <w:szCs w:val="24"/>
        </w:rPr>
        <w:t>продукции</w:t>
      </w:r>
      <w:r w:rsidR="005A3B66">
        <w:rPr>
          <w:sz w:val="24"/>
          <w:szCs w:val="24"/>
        </w:rPr>
        <w:t xml:space="preserve"> </w:t>
      </w:r>
      <w:r w:rsidR="00891264" w:rsidRPr="00093260">
        <w:rPr>
          <w:sz w:val="24"/>
          <w:szCs w:val="24"/>
        </w:rPr>
        <w:t xml:space="preserve">для нужд </w:t>
      </w:r>
      <w:r w:rsidR="00085158">
        <w:rPr>
          <w:sz w:val="24"/>
          <w:szCs w:val="24"/>
        </w:rPr>
        <w:t>П</w:t>
      </w:r>
      <w:r w:rsidR="00891264" w:rsidRPr="00093260">
        <w:rPr>
          <w:sz w:val="24"/>
          <w:szCs w:val="24"/>
        </w:rPr>
        <w:t xml:space="preserve">АО </w:t>
      </w:r>
      <w:r w:rsidR="008D43FD">
        <w:rPr>
          <w:sz w:val="24"/>
          <w:szCs w:val="24"/>
        </w:rPr>
        <w:t>«</w:t>
      </w:r>
      <w:proofErr w:type="spellStart"/>
      <w:r w:rsidR="008D43FD">
        <w:rPr>
          <w:sz w:val="24"/>
          <w:szCs w:val="24"/>
        </w:rPr>
        <w:t>Россети</w:t>
      </w:r>
      <w:proofErr w:type="spellEnd"/>
      <w:r w:rsidR="008D43FD">
        <w:rPr>
          <w:sz w:val="24"/>
          <w:szCs w:val="24"/>
        </w:rPr>
        <w:t xml:space="preserve"> Центр»</w:t>
      </w:r>
      <w:r w:rsidR="00891264" w:rsidRPr="00093260">
        <w:rPr>
          <w:sz w:val="24"/>
          <w:szCs w:val="24"/>
        </w:rPr>
        <w:t xml:space="preserve"> обязан предоставить в составе своего предложения документацию (технические условия, руководство по эксплуатации и т.п.) на конкретный вид продукции, заверенную производителем. Данный документ должен </w:t>
      </w:r>
      <w:r w:rsidR="00891264" w:rsidRPr="00093260">
        <w:rPr>
          <w:sz w:val="24"/>
          <w:szCs w:val="24"/>
        </w:rPr>
        <w:lastRenderedPageBreak/>
        <w:t>подтверждать технические характеристики, зая</w:t>
      </w:r>
      <w:r w:rsidR="00792728">
        <w:rPr>
          <w:sz w:val="24"/>
          <w:szCs w:val="24"/>
        </w:rPr>
        <w:t>вленные поставщиком продукции</w:t>
      </w:r>
      <w:r w:rsidR="00891264" w:rsidRPr="00093260">
        <w:rPr>
          <w:sz w:val="24"/>
          <w:szCs w:val="24"/>
        </w:rPr>
        <w:t xml:space="preserve"> в техническом предложении.</w:t>
      </w:r>
    </w:p>
    <w:p w14:paraId="51BE7AC1" w14:textId="659300FD" w:rsidR="00891264" w:rsidRPr="00FB7AEF" w:rsidRDefault="00050964" w:rsidP="00151484">
      <w:pPr>
        <w:pStyle w:val="ad"/>
        <w:tabs>
          <w:tab w:val="left" w:pos="0"/>
          <w:tab w:val="left" w:pos="993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>
        <w:rPr>
          <w:b/>
          <w:sz w:val="24"/>
          <w:szCs w:val="24"/>
        </w:rPr>
        <w:t>4</w:t>
      </w:r>
      <w:r w:rsidR="00891264" w:rsidRPr="00792728">
        <w:rPr>
          <w:b/>
          <w:sz w:val="24"/>
          <w:szCs w:val="24"/>
        </w:rPr>
        <w:t>.3</w:t>
      </w:r>
      <w:r w:rsidR="00EF44ED" w:rsidRPr="00792728">
        <w:rPr>
          <w:b/>
          <w:sz w:val="24"/>
          <w:szCs w:val="24"/>
        </w:rPr>
        <w:t>.</w:t>
      </w:r>
      <w:r w:rsidR="00891264" w:rsidRPr="009A16CE">
        <w:rPr>
          <w:sz w:val="24"/>
          <w:szCs w:val="24"/>
        </w:rPr>
        <w:t xml:space="preserve"> </w:t>
      </w:r>
      <w:r w:rsidR="003521F4" w:rsidRPr="009A16CE">
        <w:rPr>
          <w:sz w:val="24"/>
          <w:szCs w:val="24"/>
        </w:rPr>
        <w:t>Продукция</w:t>
      </w:r>
      <w:r w:rsidR="00891264" w:rsidRPr="009A16CE">
        <w:rPr>
          <w:sz w:val="24"/>
          <w:szCs w:val="24"/>
        </w:rPr>
        <w:t xml:space="preserve"> долж</w:t>
      </w:r>
      <w:r w:rsidR="003521F4" w:rsidRPr="009A16CE">
        <w:rPr>
          <w:sz w:val="24"/>
          <w:szCs w:val="24"/>
        </w:rPr>
        <w:t>на</w:t>
      </w:r>
      <w:r w:rsidR="00891264" w:rsidRPr="009A16CE">
        <w:rPr>
          <w:sz w:val="24"/>
          <w:szCs w:val="24"/>
        </w:rPr>
        <w:t xml:space="preserve"> соответствовать:</w:t>
      </w:r>
    </w:p>
    <w:p w14:paraId="1DCBCCD6" w14:textId="2A1799DA" w:rsidR="0067267B" w:rsidRPr="00151484" w:rsidRDefault="00792728" w:rsidP="00151484">
      <w:pPr>
        <w:pStyle w:val="af0"/>
        <w:spacing w:before="0" w:beforeAutospacing="0" w:after="0" w:afterAutospacing="0"/>
        <w:jc w:val="both"/>
      </w:pPr>
      <w:r>
        <w:t xml:space="preserve">           -</w:t>
      </w:r>
      <w:r w:rsidR="0067267B">
        <w:rPr>
          <w:color w:val="000000"/>
        </w:rPr>
        <w:t xml:space="preserve"> ГОСТ </w:t>
      </w:r>
      <w:r w:rsidR="0067267B" w:rsidRPr="00151484">
        <w:t>26881-86 «Аккумуляторы свинцовые стационарные. Общие технические условия»;</w:t>
      </w:r>
    </w:p>
    <w:p w14:paraId="6E03AD3B" w14:textId="5B57E66D" w:rsidR="00151484" w:rsidRPr="00151484" w:rsidRDefault="00151484" w:rsidP="00151484">
      <w:pPr>
        <w:pStyle w:val="af0"/>
        <w:spacing w:before="0" w:beforeAutospacing="0" w:after="0" w:afterAutospacing="0"/>
        <w:ind w:firstLine="709"/>
      </w:pPr>
      <w:r w:rsidRPr="00151484">
        <w:t xml:space="preserve">- ГОСТ </w:t>
      </w:r>
      <w:proofErr w:type="gramStart"/>
      <w:r w:rsidRPr="00151484">
        <w:t>Р</w:t>
      </w:r>
      <w:proofErr w:type="gramEnd"/>
      <w:r w:rsidRPr="00151484">
        <w:t xml:space="preserve"> МЭК 62485-2-2011 Батареи аккумуляторные и установки батарейные. Требования безопасности. Часть 2. Стационарные батареи.</w:t>
      </w:r>
    </w:p>
    <w:p w14:paraId="51BE7AC8" w14:textId="50A08443" w:rsidR="00891264" w:rsidRPr="00151484" w:rsidRDefault="00050964" w:rsidP="00151484">
      <w:pPr>
        <w:pStyle w:val="af0"/>
        <w:spacing w:before="0" w:beforeAutospacing="0" w:after="0" w:afterAutospacing="0" w:line="240" w:lineRule="atLeast"/>
        <w:ind w:firstLine="709"/>
        <w:rPr>
          <w:color w:val="000000"/>
          <w:sz w:val="20"/>
          <w:szCs w:val="20"/>
        </w:rPr>
      </w:pPr>
      <w:r>
        <w:rPr>
          <w:b/>
        </w:rPr>
        <w:t>4</w:t>
      </w:r>
      <w:r w:rsidR="00891264" w:rsidRPr="00151484">
        <w:rPr>
          <w:b/>
        </w:rPr>
        <w:t>.4</w:t>
      </w:r>
      <w:r w:rsidR="00EF44ED" w:rsidRPr="00151484">
        <w:rPr>
          <w:b/>
        </w:rPr>
        <w:t>.</w:t>
      </w:r>
      <w:r w:rsidR="00891264" w:rsidRPr="00151484">
        <w:t xml:space="preserve"> Упаковка, транспортирование, условия и сроки хранения.</w:t>
      </w:r>
    </w:p>
    <w:p w14:paraId="51BE7AC9" w14:textId="77777777" w:rsidR="00891264" w:rsidRDefault="00792728" w:rsidP="00151484">
      <w:pPr>
        <w:spacing w:line="276" w:lineRule="auto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Упаковка, </w:t>
      </w:r>
      <w:r w:rsidR="00891264">
        <w:rPr>
          <w:sz w:val="24"/>
          <w:szCs w:val="24"/>
        </w:rPr>
        <w:t xml:space="preserve">транспортирование, </w:t>
      </w:r>
      <w:r w:rsidR="00891264" w:rsidRPr="00612811">
        <w:rPr>
          <w:sz w:val="24"/>
          <w:szCs w:val="24"/>
        </w:rPr>
        <w:t>условия и сроки хранения</w:t>
      </w:r>
      <w:r w:rsidR="00891264">
        <w:rPr>
          <w:sz w:val="24"/>
          <w:szCs w:val="24"/>
        </w:rPr>
        <w:t xml:space="preserve"> </w:t>
      </w:r>
      <w:r w:rsidR="00891264" w:rsidRPr="00612811">
        <w:rPr>
          <w:sz w:val="24"/>
          <w:szCs w:val="24"/>
        </w:rPr>
        <w:t xml:space="preserve">должны </w:t>
      </w:r>
      <w:r w:rsidR="00891264" w:rsidRPr="0021292B">
        <w:rPr>
          <w:sz w:val="24"/>
          <w:szCs w:val="24"/>
        </w:rPr>
        <w:t>соответствовать требованиям, указанным в тех</w:t>
      </w:r>
      <w:r>
        <w:rPr>
          <w:sz w:val="24"/>
          <w:szCs w:val="24"/>
        </w:rPr>
        <w:t xml:space="preserve">нических условиях изготовителя </w:t>
      </w:r>
      <w:r w:rsidR="002A1071">
        <w:rPr>
          <w:sz w:val="24"/>
          <w:szCs w:val="24"/>
        </w:rPr>
        <w:t xml:space="preserve">и </w:t>
      </w:r>
      <w:r w:rsidR="002A1071" w:rsidRPr="003521F4">
        <w:rPr>
          <w:sz w:val="24"/>
          <w:szCs w:val="24"/>
        </w:rPr>
        <w:t xml:space="preserve">ГОСТ </w:t>
      </w:r>
      <w:proofErr w:type="gramStart"/>
      <w:r w:rsidR="002A1071" w:rsidRPr="003521F4">
        <w:rPr>
          <w:sz w:val="24"/>
          <w:szCs w:val="24"/>
        </w:rPr>
        <w:t>Р</w:t>
      </w:r>
      <w:proofErr w:type="gramEnd"/>
      <w:r w:rsidR="002A1071" w:rsidRPr="003521F4">
        <w:rPr>
          <w:sz w:val="24"/>
          <w:szCs w:val="24"/>
        </w:rPr>
        <w:t xml:space="preserve"> 53165-2008</w:t>
      </w:r>
      <w:r w:rsidR="002A1071">
        <w:rPr>
          <w:sz w:val="24"/>
          <w:szCs w:val="24"/>
        </w:rPr>
        <w:t xml:space="preserve"> </w:t>
      </w:r>
      <w:r w:rsidR="00891264" w:rsidRPr="00AA4AE3">
        <w:rPr>
          <w:sz w:val="24"/>
          <w:szCs w:val="24"/>
        </w:rPr>
        <w:t>или соответствующих МЭК. Погрузочно-разгрузочные работы</w:t>
      </w:r>
      <w:r w:rsidR="00891264" w:rsidRPr="003234AF">
        <w:rPr>
          <w:sz w:val="24"/>
          <w:szCs w:val="24"/>
        </w:rPr>
        <w:t xml:space="preserve"> должны производиться в соответствии с требованиями ГОСТ </w:t>
      </w:r>
      <w:r w:rsidR="002A1071">
        <w:rPr>
          <w:sz w:val="24"/>
          <w:szCs w:val="24"/>
        </w:rPr>
        <w:t>23216-78</w:t>
      </w:r>
      <w:r w:rsidR="00891264" w:rsidRPr="003234AF">
        <w:rPr>
          <w:sz w:val="24"/>
          <w:szCs w:val="24"/>
        </w:rPr>
        <w:t>.</w:t>
      </w:r>
      <w:r w:rsidR="00891264" w:rsidRPr="00F64478">
        <w:rPr>
          <w:sz w:val="24"/>
          <w:szCs w:val="24"/>
        </w:rPr>
        <w:t xml:space="preserve"> Порядок отгрузки, специальные требования к таре и упаковке должны быть определены в договоре на поставку </w:t>
      </w:r>
      <w:r w:rsidR="00891264">
        <w:rPr>
          <w:sz w:val="24"/>
          <w:szCs w:val="24"/>
        </w:rPr>
        <w:t>продукции</w:t>
      </w:r>
      <w:r w:rsidR="00891264" w:rsidRPr="00F64478">
        <w:rPr>
          <w:sz w:val="24"/>
          <w:szCs w:val="24"/>
        </w:rPr>
        <w:t>.</w:t>
      </w:r>
    </w:p>
    <w:p w14:paraId="51BE7ACA" w14:textId="77777777" w:rsidR="00891264" w:rsidRDefault="00891264" w:rsidP="008912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093260">
        <w:rPr>
          <w:szCs w:val="24"/>
        </w:rPr>
        <w:t xml:space="preserve">Способ укладки и транспортировки </w:t>
      </w:r>
      <w:r w:rsidR="002A1071">
        <w:rPr>
          <w:szCs w:val="24"/>
        </w:rPr>
        <w:t xml:space="preserve">продукции </w:t>
      </w:r>
      <w:r w:rsidRPr="00093260">
        <w:rPr>
          <w:szCs w:val="24"/>
        </w:rPr>
        <w:t>должен предотвратить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Pr="00F64478">
        <w:rPr>
          <w:szCs w:val="24"/>
        </w:rPr>
        <w:t xml:space="preserve"> </w:t>
      </w:r>
    </w:p>
    <w:p w14:paraId="51BE7ACB" w14:textId="238A3074" w:rsidR="00891264" w:rsidRPr="00063B30" w:rsidRDefault="00050964" w:rsidP="00891264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b/>
          <w:szCs w:val="24"/>
        </w:rPr>
        <w:t>4</w:t>
      </w:r>
      <w:r w:rsidR="00792728" w:rsidRPr="00792728">
        <w:rPr>
          <w:b/>
          <w:szCs w:val="24"/>
        </w:rPr>
        <w:t>.5</w:t>
      </w:r>
      <w:r w:rsidR="00EF44ED" w:rsidRPr="00792728">
        <w:rPr>
          <w:b/>
          <w:szCs w:val="24"/>
        </w:rPr>
        <w:t>.</w:t>
      </w:r>
      <w:r w:rsidR="00891264" w:rsidRPr="00D10A40">
        <w:rPr>
          <w:szCs w:val="24"/>
        </w:rPr>
        <w:t xml:space="preserve"> Срок изготовления </w:t>
      </w:r>
      <w:r w:rsidR="00562131">
        <w:rPr>
          <w:szCs w:val="24"/>
        </w:rPr>
        <w:t>продукции</w:t>
      </w:r>
      <w:r w:rsidR="00891264" w:rsidRPr="00D10A40">
        <w:rPr>
          <w:szCs w:val="24"/>
        </w:rPr>
        <w:t xml:space="preserve"> должен быть не более полугода от момента поставки.</w:t>
      </w:r>
    </w:p>
    <w:p w14:paraId="51BE7ACC" w14:textId="77777777" w:rsidR="004F4E9E" w:rsidRDefault="004F4E9E" w:rsidP="00612811">
      <w:pPr>
        <w:spacing w:line="276" w:lineRule="auto"/>
        <w:rPr>
          <w:sz w:val="24"/>
          <w:szCs w:val="24"/>
        </w:rPr>
      </w:pPr>
    </w:p>
    <w:p w14:paraId="51BE7ACD" w14:textId="77777777" w:rsidR="00612811" w:rsidRPr="004D4E32" w:rsidRDefault="00612811" w:rsidP="001253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Гарантийные обязательства.</w:t>
      </w:r>
    </w:p>
    <w:p w14:paraId="51BE7ACE" w14:textId="03F4B8AD" w:rsidR="00F25CB8" w:rsidRDefault="00612811" w:rsidP="00792728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Гарантия на поставляем</w:t>
      </w:r>
      <w:r w:rsidR="00F25CB8">
        <w:rPr>
          <w:sz w:val="24"/>
          <w:szCs w:val="24"/>
        </w:rPr>
        <w:t>ую</w:t>
      </w:r>
      <w:r w:rsidRPr="00612811">
        <w:rPr>
          <w:sz w:val="24"/>
          <w:szCs w:val="24"/>
        </w:rPr>
        <w:t xml:space="preserve"> </w:t>
      </w:r>
      <w:r w:rsidR="00F25CB8">
        <w:rPr>
          <w:sz w:val="24"/>
          <w:szCs w:val="24"/>
        </w:rPr>
        <w:t>продукцию</w:t>
      </w:r>
      <w:r w:rsidR="009465AC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должн</w:t>
      </w:r>
      <w:r w:rsidR="00770983">
        <w:rPr>
          <w:sz w:val="24"/>
          <w:szCs w:val="24"/>
        </w:rPr>
        <w:t>а быть в соответствии с гарантией завода изготовителя</w:t>
      </w:r>
      <w:r w:rsidRPr="00612811">
        <w:rPr>
          <w:sz w:val="24"/>
          <w:szCs w:val="24"/>
        </w:rPr>
        <w:t xml:space="preserve">. Время начала исчисления гарантийного срока – с момента </w:t>
      </w:r>
      <w:r w:rsidR="00F704D2">
        <w:rPr>
          <w:sz w:val="24"/>
          <w:szCs w:val="24"/>
        </w:rPr>
        <w:t>его</w:t>
      </w:r>
      <w:r w:rsidR="009465AC">
        <w:rPr>
          <w:sz w:val="24"/>
          <w:szCs w:val="24"/>
        </w:rPr>
        <w:t xml:space="preserve"> ввода</w:t>
      </w:r>
      <w:r w:rsidRPr="00612811">
        <w:rPr>
          <w:sz w:val="24"/>
          <w:szCs w:val="24"/>
        </w:rPr>
        <w:t xml:space="preserve"> в эксплуатацию.</w:t>
      </w:r>
      <w:r w:rsidR="00792728">
        <w:rPr>
          <w:sz w:val="24"/>
          <w:szCs w:val="24"/>
        </w:rPr>
        <w:t xml:space="preserve"> Поставщик должен за свой счет </w:t>
      </w:r>
      <w:r w:rsidRPr="00612811">
        <w:rPr>
          <w:sz w:val="24"/>
          <w:szCs w:val="24"/>
        </w:rPr>
        <w:t>и</w:t>
      </w:r>
      <w:r w:rsidR="00792728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 xml:space="preserve">сроки, согласованные с </w:t>
      </w:r>
      <w:r w:rsidR="008C7C36">
        <w:rPr>
          <w:sz w:val="24"/>
          <w:szCs w:val="24"/>
        </w:rPr>
        <w:t>Покупателем</w:t>
      </w:r>
      <w:r w:rsidR="00310587">
        <w:rPr>
          <w:sz w:val="24"/>
          <w:szCs w:val="24"/>
        </w:rPr>
        <w:t>, устранять любые дефекты</w:t>
      </w:r>
      <w:r w:rsidRPr="00612811">
        <w:rPr>
          <w:sz w:val="24"/>
          <w:szCs w:val="24"/>
        </w:rPr>
        <w:t xml:space="preserve">, выявленные в период гарантийного срока. В случае выхода </w:t>
      </w:r>
      <w:r w:rsidR="00562131">
        <w:rPr>
          <w:sz w:val="24"/>
          <w:szCs w:val="24"/>
        </w:rPr>
        <w:t>продукции</w:t>
      </w:r>
      <w:r w:rsidR="00310587">
        <w:rPr>
          <w:sz w:val="24"/>
          <w:szCs w:val="24"/>
        </w:rPr>
        <w:t xml:space="preserve"> </w:t>
      </w:r>
      <w:r w:rsidRPr="00612811">
        <w:rPr>
          <w:sz w:val="24"/>
          <w:szCs w:val="24"/>
        </w:rPr>
        <w:t>из строя</w:t>
      </w:r>
      <w:r w:rsidR="00310587">
        <w:rPr>
          <w:sz w:val="24"/>
          <w:szCs w:val="24"/>
        </w:rPr>
        <w:t>, П</w:t>
      </w:r>
      <w:r w:rsidRPr="00612811">
        <w:rPr>
          <w:sz w:val="24"/>
          <w:szCs w:val="24"/>
        </w:rPr>
        <w:t xml:space="preserve">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</w:t>
      </w:r>
      <w:r w:rsidR="00094AC3">
        <w:rPr>
          <w:sz w:val="24"/>
          <w:szCs w:val="24"/>
        </w:rPr>
        <w:t>5 календарных</w:t>
      </w:r>
      <w:r w:rsidRPr="00612811">
        <w:rPr>
          <w:sz w:val="24"/>
          <w:szCs w:val="24"/>
        </w:rPr>
        <w:t xml:space="preserve"> дней со дня получения письменного извещения </w:t>
      </w:r>
      <w:r w:rsidR="008C7C36">
        <w:rPr>
          <w:sz w:val="24"/>
          <w:szCs w:val="24"/>
        </w:rPr>
        <w:t>Покупателя</w:t>
      </w:r>
      <w:r w:rsidRPr="00612811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  <w:r w:rsidR="00792728" w:rsidRPr="00792728">
        <w:t xml:space="preserve"> </w:t>
      </w:r>
      <w:r w:rsidR="00792728" w:rsidRPr="00792728">
        <w:rPr>
          <w:sz w:val="24"/>
          <w:szCs w:val="24"/>
        </w:rPr>
        <w:t>Продукция должна обеспечивать эксплуатационные показатели в течение установленного срока службы.</w:t>
      </w:r>
      <w:r w:rsidR="00994FBF">
        <w:rPr>
          <w:sz w:val="24"/>
          <w:szCs w:val="24"/>
        </w:rPr>
        <w:t xml:space="preserve"> </w:t>
      </w:r>
    </w:p>
    <w:p w14:paraId="6F934C68" w14:textId="77777777" w:rsidR="00050964" w:rsidRPr="00050964" w:rsidRDefault="00050964" w:rsidP="00050964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14:paraId="51BE7AD0" w14:textId="77777777" w:rsidR="00612811" w:rsidRPr="004D4E32" w:rsidRDefault="006004FC" w:rsidP="001253C2">
      <w:pPr>
        <w:pStyle w:val="ad"/>
        <w:numPr>
          <w:ilvl w:val="0"/>
          <w:numId w:val="3"/>
        </w:numPr>
        <w:tabs>
          <w:tab w:val="left" w:pos="993"/>
        </w:tabs>
        <w:spacing w:line="276" w:lineRule="auto"/>
        <w:ind w:left="709" w:firstLine="0"/>
        <w:rPr>
          <w:b/>
          <w:bCs/>
          <w:sz w:val="26"/>
          <w:szCs w:val="26"/>
        </w:rPr>
      </w:pPr>
      <w:r w:rsidRPr="004D4E32">
        <w:rPr>
          <w:b/>
          <w:bCs/>
          <w:sz w:val="26"/>
          <w:szCs w:val="26"/>
        </w:rPr>
        <w:t>Маркировка, с</w:t>
      </w:r>
      <w:r w:rsidR="00612811" w:rsidRPr="004D4E32">
        <w:rPr>
          <w:b/>
          <w:bCs/>
          <w:sz w:val="26"/>
          <w:szCs w:val="26"/>
        </w:rPr>
        <w:t xml:space="preserve">остав технической и </w:t>
      </w:r>
      <w:r w:rsidR="00792728" w:rsidRPr="004D4E32">
        <w:rPr>
          <w:b/>
          <w:bCs/>
          <w:sz w:val="26"/>
          <w:szCs w:val="26"/>
        </w:rPr>
        <w:t>эксплуатационной документации</w:t>
      </w:r>
      <w:r w:rsidR="00612811" w:rsidRPr="004D4E32">
        <w:rPr>
          <w:b/>
          <w:bCs/>
          <w:sz w:val="26"/>
          <w:szCs w:val="26"/>
        </w:rPr>
        <w:t>.</w:t>
      </w:r>
    </w:p>
    <w:p w14:paraId="60EBC801" w14:textId="6594C83C" w:rsidR="0067267B" w:rsidRPr="0067267B" w:rsidRDefault="0067267B" w:rsidP="006726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7267B">
        <w:rPr>
          <w:sz w:val="24"/>
          <w:szCs w:val="24"/>
        </w:rPr>
        <w:t>По всем видам оборудования Поставщик должен предоставить полный комплект техниче</w:t>
      </w:r>
      <w:r w:rsidRPr="0067267B">
        <w:rPr>
          <w:sz w:val="24"/>
          <w:szCs w:val="24"/>
        </w:rPr>
        <w:softHyphen/>
        <w:t>ской и эксплуатационной документации на русском языке, подготовленной в соответствии с ГОСТ 27300-87,</w:t>
      </w:r>
      <w:r w:rsidR="00093633">
        <w:rPr>
          <w:sz w:val="24"/>
          <w:szCs w:val="24"/>
        </w:rPr>
        <w:t xml:space="preserve"> для </w:t>
      </w:r>
      <w:r w:rsidRPr="0067267B">
        <w:rPr>
          <w:sz w:val="24"/>
          <w:szCs w:val="24"/>
        </w:rPr>
        <w:t>обеспечени</w:t>
      </w:r>
      <w:r w:rsidR="00093633">
        <w:rPr>
          <w:sz w:val="24"/>
          <w:szCs w:val="24"/>
        </w:rPr>
        <w:t>я</w:t>
      </w:r>
      <w:r w:rsidRPr="0067267B">
        <w:rPr>
          <w:sz w:val="24"/>
          <w:szCs w:val="24"/>
        </w:rPr>
        <w:t xml:space="preserve"> правильной и безопасной эксплуатации, технического обслужива</w:t>
      </w:r>
      <w:r w:rsidRPr="0067267B">
        <w:rPr>
          <w:sz w:val="24"/>
          <w:szCs w:val="24"/>
        </w:rPr>
        <w:softHyphen/>
        <w:t>ния поставляемого оборудования.</w:t>
      </w:r>
    </w:p>
    <w:p w14:paraId="5064C4E6" w14:textId="77777777" w:rsidR="0067267B" w:rsidRPr="0067267B" w:rsidRDefault="0067267B" w:rsidP="006726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67267B">
        <w:rPr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44E29308" w14:textId="63EEDB54" w:rsidR="0067267B" w:rsidRPr="0067267B" w:rsidRDefault="0067267B" w:rsidP="006726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Pr="0067267B">
        <w:rPr>
          <w:sz w:val="24"/>
          <w:szCs w:val="24"/>
        </w:rPr>
        <w:t>паспорт;</w:t>
      </w:r>
    </w:p>
    <w:p w14:paraId="2D50C37A" w14:textId="5D611109" w:rsidR="0067267B" w:rsidRPr="0067267B" w:rsidRDefault="00093633" w:rsidP="006726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267B" w:rsidRPr="0067267B">
        <w:rPr>
          <w:sz w:val="24"/>
          <w:szCs w:val="24"/>
        </w:rPr>
        <w:t>руководство по эксплуатации;</w:t>
      </w:r>
    </w:p>
    <w:p w14:paraId="120EA915" w14:textId="092D3FDA" w:rsidR="0067267B" w:rsidRPr="0067267B" w:rsidRDefault="00093633" w:rsidP="0067267B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67267B" w:rsidRPr="0067267B">
        <w:rPr>
          <w:sz w:val="24"/>
          <w:szCs w:val="24"/>
        </w:rPr>
        <w:t>гарантийное свидетельство</w:t>
      </w:r>
      <w:r>
        <w:rPr>
          <w:sz w:val="24"/>
          <w:szCs w:val="24"/>
        </w:rPr>
        <w:t>;</w:t>
      </w:r>
    </w:p>
    <w:p w14:paraId="51BE7AD3" w14:textId="553D2288" w:rsidR="00D10A40" w:rsidRPr="00D10A40" w:rsidRDefault="00D10A40" w:rsidP="00D10A40">
      <w:pPr>
        <w:pStyle w:val="ad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  <w:r w:rsidRPr="00D10A40">
        <w:rPr>
          <w:sz w:val="24"/>
          <w:szCs w:val="24"/>
        </w:rPr>
        <w:t>- сертификат соответст</w:t>
      </w:r>
      <w:r w:rsidR="00F25CB8">
        <w:rPr>
          <w:sz w:val="24"/>
          <w:szCs w:val="24"/>
        </w:rPr>
        <w:t>вия и свидетельство о приемке</w:t>
      </w:r>
      <w:r w:rsidRPr="00D10A40">
        <w:rPr>
          <w:sz w:val="24"/>
          <w:szCs w:val="24"/>
        </w:rPr>
        <w:t xml:space="preserve"> на русском языке</w:t>
      </w:r>
      <w:r w:rsidR="00093633">
        <w:rPr>
          <w:sz w:val="24"/>
          <w:szCs w:val="24"/>
        </w:rPr>
        <w:t>.</w:t>
      </w:r>
    </w:p>
    <w:p w14:paraId="0C0442C2" w14:textId="787F3904" w:rsidR="00093633" w:rsidRDefault="00093633" w:rsidP="00093633">
      <w:pPr>
        <w:pStyle w:val="af0"/>
        <w:shd w:val="clear" w:color="auto" w:fill="FFFFFF"/>
        <w:spacing w:before="0" w:beforeAutospacing="0" w:after="0" w:afterAutospacing="0" w:line="240" w:lineRule="atLeast"/>
        <w:ind w:firstLine="709"/>
        <w:jc w:val="both"/>
        <w:rPr>
          <w:color w:val="000000"/>
          <w:sz w:val="20"/>
          <w:szCs w:val="20"/>
        </w:rPr>
      </w:pPr>
      <w:r>
        <w:rPr>
          <w:color w:val="000000"/>
        </w:rPr>
        <w:lastRenderedPageBreak/>
        <w:t>Маркировка продукции должна соответствовать требованиям ГОСТ 18620-86 «Изделия электротехнические. Маркировка».</w:t>
      </w:r>
    </w:p>
    <w:p w14:paraId="51BE7AD5" w14:textId="77777777" w:rsidR="00774CBD" w:rsidRPr="00612811" w:rsidRDefault="00774CBD" w:rsidP="00DC7833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14:paraId="51BE7AD6" w14:textId="77777777" w:rsidR="00612811" w:rsidRPr="00BB6EA4" w:rsidRDefault="00612811" w:rsidP="001253C2">
      <w:pPr>
        <w:pStyle w:val="ad"/>
        <w:numPr>
          <w:ilvl w:val="0"/>
          <w:numId w:val="3"/>
        </w:numPr>
        <w:tabs>
          <w:tab w:val="left" w:pos="1134"/>
        </w:tabs>
        <w:spacing w:line="276" w:lineRule="auto"/>
        <w:ind w:left="709" w:firstLine="0"/>
        <w:rPr>
          <w:sz w:val="26"/>
          <w:szCs w:val="26"/>
        </w:rPr>
      </w:pPr>
      <w:r w:rsidRPr="00BB6EA4">
        <w:rPr>
          <w:b/>
          <w:bCs/>
          <w:sz w:val="26"/>
          <w:szCs w:val="26"/>
        </w:rPr>
        <w:t xml:space="preserve">Правила приемки </w:t>
      </w:r>
      <w:r w:rsidR="000D4FD2">
        <w:rPr>
          <w:b/>
          <w:bCs/>
          <w:sz w:val="26"/>
          <w:szCs w:val="26"/>
        </w:rPr>
        <w:t>продукции</w:t>
      </w:r>
      <w:r w:rsidRPr="00BB6EA4">
        <w:rPr>
          <w:b/>
          <w:bCs/>
          <w:sz w:val="26"/>
          <w:szCs w:val="26"/>
        </w:rPr>
        <w:t>.</w:t>
      </w:r>
    </w:p>
    <w:p w14:paraId="51BE7AD7" w14:textId="3D046B13" w:rsidR="00612811" w:rsidRDefault="003D7943" w:rsidP="00DC783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>
        <w:rPr>
          <w:szCs w:val="24"/>
        </w:rPr>
        <w:t xml:space="preserve">Каждая партия </w:t>
      </w:r>
      <w:r w:rsidR="008E0906">
        <w:rPr>
          <w:szCs w:val="24"/>
        </w:rPr>
        <w:t>продукции</w:t>
      </w:r>
      <w:r>
        <w:rPr>
          <w:szCs w:val="24"/>
        </w:rPr>
        <w:t xml:space="preserve"> должна пройти</w:t>
      </w:r>
      <w:r w:rsidR="00612811" w:rsidRPr="00612811">
        <w:rPr>
          <w:szCs w:val="24"/>
        </w:rPr>
        <w:t xml:space="preserve"> входной контроль, осуществляемый представителями филиалов </w:t>
      </w:r>
      <w:r w:rsidR="00085158">
        <w:rPr>
          <w:szCs w:val="24"/>
        </w:rPr>
        <w:t>П</w:t>
      </w:r>
      <w:r w:rsidR="00612811" w:rsidRPr="00612811">
        <w:rPr>
          <w:szCs w:val="24"/>
        </w:rPr>
        <w:t xml:space="preserve">АО </w:t>
      </w:r>
      <w:r w:rsidR="008D43FD">
        <w:rPr>
          <w:szCs w:val="24"/>
        </w:rPr>
        <w:t>«</w:t>
      </w:r>
      <w:proofErr w:type="spellStart"/>
      <w:r w:rsidR="008D43FD">
        <w:rPr>
          <w:szCs w:val="24"/>
        </w:rPr>
        <w:t>Россети</w:t>
      </w:r>
      <w:proofErr w:type="spellEnd"/>
      <w:r w:rsidR="008D43FD">
        <w:rPr>
          <w:szCs w:val="24"/>
        </w:rPr>
        <w:t xml:space="preserve"> Центр»</w:t>
      </w:r>
      <w:r w:rsidR="00612811" w:rsidRPr="00612811">
        <w:rPr>
          <w:szCs w:val="24"/>
        </w:rPr>
        <w:t xml:space="preserve"> и ответственными представителями Поставщика при получении </w:t>
      </w:r>
      <w:r w:rsidR="00F704D2">
        <w:rPr>
          <w:szCs w:val="24"/>
        </w:rPr>
        <w:t>его</w:t>
      </w:r>
      <w:r w:rsidR="00612811" w:rsidRPr="00612811">
        <w:rPr>
          <w:szCs w:val="24"/>
        </w:rPr>
        <w:t xml:space="preserve"> на склад.</w:t>
      </w:r>
    </w:p>
    <w:p w14:paraId="51BE7AD8" w14:textId="77777777" w:rsidR="00612811" w:rsidRDefault="00612811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612811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71BF3920" w14:textId="77777777" w:rsidR="00A61FE9" w:rsidRPr="00EF5C0D" w:rsidRDefault="00A61FE9" w:rsidP="00A61FE9">
      <w:pPr>
        <w:numPr>
          <w:ilvl w:val="0"/>
          <w:numId w:val="4"/>
        </w:numPr>
        <w:tabs>
          <w:tab w:val="clear" w:pos="1947"/>
          <w:tab w:val="num" w:pos="1134"/>
        </w:tabs>
        <w:spacing w:line="259" w:lineRule="auto"/>
        <w:ind w:left="0" w:firstLine="700"/>
        <w:rPr>
          <w:b/>
          <w:sz w:val="24"/>
          <w:szCs w:val="24"/>
        </w:rPr>
      </w:pPr>
      <w:r w:rsidRPr="00EF5C0D">
        <w:rPr>
          <w:b/>
          <w:sz w:val="24"/>
          <w:szCs w:val="24"/>
        </w:rPr>
        <w:t xml:space="preserve">Стоимость продукции. </w:t>
      </w:r>
    </w:p>
    <w:p w14:paraId="4FFF6B19" w14:textId="77777777" w:rsidR="00A61FE9" w:rsidRPr="00EF5C0D" w:rsidRDefault="00A61FE9" w:rsidP="00A61FE9">
      <w:pPr>
        <w:pStyle w:val="ad"/>
        <w:spacing w:line="259" w:lineRule="auto"/>
        <w:ind w:left="0" w:firstLine="700"/>
        <w:contextualSpacing w:val="0"/>
        <w:rPr>
          <w:sz w:val="24"/>
          <w:szCs w:val="24"/>
        </w:rPr>
      </w:pPr>
      <w:r w:rsidRPr="00EF5C0D">
        <w:rPr>
          <w:sz w:val="24"/>
          <w:szCs w:val="24"/>
        </w:rPr>
        <w:t>В стоимость оборудования должны быть включены доставка до склада Покупателя, шефмонтаж, шеф-наладка.</w:t>
      </w:r>
    </w:p>
    <w:p w14:paraId="51BE7AD9" w14:textId="4B244D65" w:rsidR="00D10A40" w:rsidRDefault="00D10A40" w:rsidP="00DC7833">
      <w:pPr>
        <w:pStyle w:val="ad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51BE7ADB" w14:textId="2CE8FA16" w:rsidR="00CD2A12" w:rsidRPr="00CF1FB0" w:rsidRDefault="00CD2A12" w:rsidP="00D10A40">
      <w:pPr>
        <w:spacing w:line="276" w:lineRule="auto"/>
        <w:ind w:firstLine="709"/>
        <w:rPr>
          <w:sz w:val="24"/>
          <w:szCs w:val="24"/>
        </w:rPr>
      </w:pPr>
    </w:p>
    <w:p w14:paraId="51BE7ADF" w14:textId="7DA56957" w:rsidR="00451C4D" w:rsidRDefault="00451C4D" w:rsidP="00451C4D">
      <w:pPr>
        <w:ind w:firstLine="0"/>
        <w:rPr>
          <w:sz w:val="26"/>
          <w:szCs w:val="26"/>
        </w:rPr>
      </w:pPr>
    </w:p>
    <w:p w14:paraId="73F3812C" w14:textId="68DEC231" w:rsidR="008D43FD" w:rsidRPr="00DD53C5" w:rsidRDefault="008D43FD" w:rsidP="00451C4D">
      <w:pPr>
        <w:ind w:firstLine="0"/>
        <w:rPr>
          <w:color w:val="00B0F0"/>
          <w:sz w:val="26"/>
          <w:szCs w:val="26"/>
        </w:rPr>
      </w:pPr>
      <w:proofErr w:type="spellStart"/>
      <w:r>
        <w:rPr>
          <w:sz w:val="26"/>
          <w:szCs w:val="26"/>
        </w:rPr>
        <w:t>И.о</w:t>
      </w:r>
      <w:proofErr w:type="spellEnd"/>
      <w:r>
        <w:rPr>
          <w:sz w:val="26"/>
          <w:szCs w:val="26"/>
        </w:rPr>
        <w:t xml:space="preserve">. начальника СПС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Калинин А.Г.</w:t>
      </w:r>
    </w:p>
    <w:p w14:paraId="51BE7AE0" w14:textId="1CC22711" w:rsidR="008A5CA5" w:rsidRDefault="008A5CA5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p w14:paraId="51BE7AE1" w14:textId="77777777" w:rsidR="00435D0A" w:rsidRPr="00435D0A" w:rsidRDefault="00435D0A" w:rsidP="003D7943">
      <w:pPr>
        <w:pStyle w:val="a4"/>
        <w:spacing w:line="276" w:lineRule="auto"/>
        <w:ind w:left="0" w:firstLine="0"/>
        <w:jc w:val="both"/>
        <w:rPr>
          <w:sz w:val="24"/>
          <w:szCs w:val="24"/>
          <w:lang w:val="ru-RU"/>
        </w:rPr>
      </w:pPr>
    </w:p>
    <w:sectPr w:rsidR="00435D0A" w:rsidRPr="00435D0A" w:rsidSect="005F518C">
      <w:headerReference w:type="even" r:id="rId14"/>
      <w:pgSz w:w="12240" w:h="15840" w:code="1"/>
      <w:pgMar w:top="1134" w:right="850" w:bottom="1134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0BF71B7" w14:textId="77777777" w:rsidR="00186211" w:rsidRDefault="00186211">
      <w:r>
        <w:separator/>
      </w:r>
    </w:p>
  </w:endnote>
  <w:endnote w:type="continuationSeparator" w:id="0">
    <w:p w14:paraId="5E234ABC" w14:textId="77777777" w:rsidR="00186211" w:rsidRDefault="00186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75E3D22" w14:textId="77777777" w:rsidR="00186211" w:rsidRDefault="00186211">
      <w:r>
        <w:separator/>
      </w:r>
    </w:p>
  </w:footnote>
  <w:footnote w:type="continuationSeparator" w:id="0">
    <w:p w14:paraId="5D6E8BB9" w14:textId="77777777" w:rsidR="00186211" w:rsidRDefault="001862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BE7AE6" w14:textId="77777777" w:rsidR="002F3628" w:rsidRDefault="002F3628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51BE7AE7" w14:textId="77777777" w:rsidR="002F3628" w:rsidRDefault="002F3628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D105E11"/>
    <w:multiLevelType w:val="multilevel"/>
    <w:tmpl w:val="8C0ADDF2"/>
    <w:lvl w:ilvl="0">
      <w:start w:val="8"/>
      <w:numFmt w:val="decimal"/>
      <w:lvlText w:val="%1."/>
      <w:lvlJc w:val="left"/>
      <w:pPr>
        <w:tabs>
          <w:tab w:val="num" w:pos="1947"/>
        </w:tabs>
        <w:ind w:left="1947" w:hanging="1095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060"/>
        </w:tabs>
        <w:ind w:left="106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3">
      <w:start w:val="1"/>
      <w:numFmt w:val="decimal"/>
      <w:isLgl/>
      <w:lvlText w:val="%1.%2.%3.%4"/>
      <w:lvlJc w:val="left"/>
      <w:pPr>
        <w:tabs>
          <w:tab w:val="num" w:pos="1420"/>
        </w:tabs>
        <w:ind w:left="1420" w:hanging="720"/>
      </w:pPr>
      <w:rPr>
        <w:rFonts w:cs="Times New Roman" w:hint="default"/>
        <w:b/>
      </w:rPr>
    </w:lvl>
    <w:lvl w:ilvl="4">
      <w:start w:val="1"/>
      <w:numFmt w:val="decimal"/>
      <w:isLgl/>
      <w:lvlText w:val="%1.%2.%3.%4.%5"/>
      <w:lvlJc w:val="left"/>
      <w:pPr>
        <w:tabs>
          <w:tab w:val="num" w:pos="1780"/>
        </w:tabs>
        <w:ind w:left="1780" w:hanging="1080"/>
      </w:pPr>
      <w:rPr>
        <w:rFonts w:cs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tabs>
          <w:tab w:val="num" w:pos="2140"/>
        </w:tabs>
        <w:ind w:left="2140" w:hanging="1440"/>
      </w:pPr>
      <w:rPr>
        <w:rFonts w:cs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500"/>
        </w:tabs>
        <w:ind w:left="2500" w:hanging="1800"/>
      </w:pPr>
      <w:rPr>
        <w:rFonts w:cs="Times New Roman" w:hint="default"/>
        <w:b/>
      </w:rPr>
    </w:lvl>
  </w:abstractNum>
  <w:abstractNum w:abstractNumId="2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1026"/>
    <w:rsid w:val="00013898"/>
    <w:rsid w:val="000141BE"/>
    <w:rsid w:val="000150AB"/>
    <w:rsid w:val="00015CF2"/>
    <w:rsid w:val="00016DC9"/>
    <w:rsid w:val="00017101"/>
    <w:rsid w:val="00020BC6"/>
    <w:rsid w:val="00020DD3"/>
    <w:rsid w:val="0002173C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36C46"/>
    <w:rsid w:val="00042AAD"/>
    <w:rsid w:val="00042ABF"/>
    <w:rsid w:val="00044383"/>
    <w:rsid w:val="0004514A"/>
    <w:rsid w:val="00046DC2"/>
    <w:rsid w:val="00046E6D"/>
    <w:rsid w:val="00046F3A"/>
    <w:rsid w:val="0004703E"/>
    <w:rsid w:val="00047C97"/>
    <w:rsid w:val="00050448"/>
    <w:rsid w:val="00050964"/>
    <w:rsid w:val="00051535"/>
    <w:rsid w:val="000544E5"/>
    <w:rsid w:val="00057FBD"/>
    <w:rsid w:val="000630F6"/>
    <w:rsid w:val="00063B30"/>
    <w:rsid w:val="00071958"/>
    <w:rsid w:val="0007491B"/>
    <w:rsid w:val="00077BB4"/>
    <w:rsid w:val="000808BE"/>
    <w:rsid w:val="000844E3"/>
    <w:rsid w:val="00084847"/>
    <w:rsid w:val="00085158"/>
    <w:rsid w:val="000858AE"/>
    <w:rsid w:val="00085DAC"/>
    <w:rsid w:val="00093260"/>
    <w:rsid w:val="00093633"/>
    <w:rsid w:val="00094AC3"/>
    <w:rsid w:val="000961A3"/>
    <w:rsid w:val="00097235"/>
    <w:rsid w:val="00097683"/>
    <w:rsid w:val="000A0393"/>
    <w:rsid w:val="000A32B6"/>
    <w:rsid w:val="000A6598"/>
    <w:rsid w:val="000B068C"/>
    <w:rsid w:val="000B5878"/>
    <w:rsid w:val="000B5D7C"/>
    <w:rsid w:val="000B7290"/>
    <w:rsid w:val="000B7329"/>
    <w:rsid w:val="000B7484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B19"/>
    <w:rsid w:val="000E623D"/>
    <w:rsid w:val="000E775A"/>
    <w:rsid w:val="000E79D9"/>
    <w:rsid w:val="000F0181"/>
    <w:rsid w:val="000F08B9"/>
    <w:rsid w:val="000F17BC"/>
    <w:rsid w:val="000F3D73"/>
    <w:rsid w:val="000F43C4"/>
    <w:rsid w:val="000F43CF"/>
    <w:rsid w:val="000F4E96"/>
    <w:rsid w:val="000F55DB"/>
    <w:rsid w:val="000F6F5B"/>
    <w:rsid w:val="000F720B"/>
    <w:rsid w:val="00101290"/>
    <w:rsid w:val="00101DD6"/>
    <w:rsid w:val="00104E1F"/>
    <w:rsid w:val="00106130"/>
    <w:rsid w:val="00106731"/>
    <w:rsid w:val="00107271"/>
    <w:rsid w:val="00115340"/>
    <w:rsid w:val="00117DC6"/>
    <w:rsid w:val="00120F84"/>
    <w:rsid w:val="00121A1F"/>
    <w:rsid w:val="00122385"/>
    <w:rsid w:val="001230A7"/>
    <w:rsid w:val="001253C2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5E"/>
    <w:rsid w:val="0013751A"/>
    <w:rsid w:val="00141439"/>
    <w:rsid w:val="00141D09"/>
    <w:rsid w:val="00143107"/>
    <w:rsid w:val="00143ED8"/>
    <w:rsid w:val="00145642"/>
    <w:rsid w:val="0015016E"/>
    <w:rsid w:val="001509E5"/>
    <w:rsid w:val="00151484"/>
    <w:rsid w:val="00151C02"/>
    <w:rsid w:val="00151D69"/>
    <w:rsid w:val="0015383E"/>
    <w:rsid w:val="00153F44"/>
    <w:rsid w:val="00154809"/>
    <w:rsid w:val="001548E7"/>
    <w:rsid w:val="00155F16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70481"/>
    <w:rsid w:val="00172334"/>
    <w:rsid w:val="00173531"/>
    <w:rsid w:val="00175B84"/>
    <w:rsid w:val="00177C04"/>
    <w:rsid w:val="00177F01"/>
    <w:rsid w:val="001801AA"/>
    <w:rsid w:val="00181B73"/>
    <w:rsid w:val="00181BBF"/>
    <w:rsid w:val="00182091"/>
    <w:rsid w:val="00183D94"/>
    <w:rsid w:val="00186211"/>
    <w:rsid w:val="001868B5"/>
    <w:rsid w:val="00187A1C"/>
    <w:rsid w:val="00190521"/>
    <w:rsid w:val="00190A26"/>
    <w:rsid w:val="00192E02"/>
    <w:rsid w:val="00195AEF"/>
    <w:rsid w:val="00195E7E"/>
    <w:rsid w:val="0019600E"/>
    <w:rsid w:val="001962A5"/>
    <w:rsid w:val="001962E5"/>
    <w:rsid w:val="00196802"/>
    <w:rsid w:val="001A22A5"/>
    <w:rsid w:val="001A2829"/>
    <w:rsid w:val="001A5D99"/>
    <w:rsid w:val="001A7121"/>
    <w:rsid w:val="001A7AC6"/>
    <w:rsid w:val="001B285C"/>
    <w:rsid w:val="001B2AAF"/>
    <w:rsid w:val="001B3192"/>
    <w:rsid w:val="001B3820"/>
    <w:rsid w:val="001B3E25"/>
    <w:rsid w:val="001B43BA"/>
    <w:rsid w:val="001B7FD4"/>
    <w:rsid w:val="001C0CD9"/>
    <w:rsid w:val="001C19CB"/>
    <w:rsid w:val="001C347A"/>
    <w:rsid w:val="001C37EA"/>
    <w:rsid w:val="001D15E2"/>
    <w:rsid w:val="001D1FC2"/>
    <w:rsid w:val="001D2559"/>
    <w:rsid w:val="001D5D1C"/>
    <w:rsid w:val="001E319B"/>
    <w:rsid w:val="001E5D3F"/>
    <w:rsid w:val="001E634A"/>
    <w:rsid w:val="001E6D26"/>
    <w:rsid w:val="001F090B"/>
    <w:rsid w:val="001F19B0"/>
    <w:rsid w:val="001F5706"/>
    <w:rsid w:val="001F6CEB"/>
    <w:rsid w:val="001F78FD"/>
    <w:rsid w:val="002037CA"/>
    <w:rsid w:val="00206147"/>
    <w:rsid w:val="0021145F"/>
    <w:rsid w:val="0021292B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926"/>
    <w:rsid w:val="00241E80"/>
    <w:rsid w:val="0024201B"/>
    <w:rsid w:val="00242C9E"/>
    <w:rsid w:val="002446B5"/>
    <w:rsid w:val="00244733"/>
    <w:rsid w:val="0024696C"/>
    <w:rsid w:val="00247E6F"/>
    <w:rsid w:val="002502D7"/>
    <w:rsid w:val="0025072F"/>
    <w:rsid w:val="00252708"/>
    <w:rsid w:val="002528FF"/>
    <w:rsid w:val="00254341"/>
    <w:rsid w:val="00260A64"/>
    <w:rsid w:val="002632B7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4D1E"/>
    <w:rsid w:val="00285586"/>
    <w:rsid w:val="002855D1"/>
    <w:rsid w:val="00286CF9"/>
    <w:rsid w:val="00287E46"/>
    <w:rsid w:val="00291868"/>
    <w:rsid w:val="002920BD"/>
    <w:rsid w:val="0029238F"/>
    <w:rsid w:val="00292BF8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0C33"/>
    <w:rsid w:val="002A1071"/>
    <w:rsid w:val="002A1373"/>
    <w:rsid w:val="002A171C"/>
    <w:rsid w:val="002A1FAD"/>
    <w:rsid w:val="002A2EA3"/>
    <w:rsid w:val="002A31C6"/>
    <w:rsid w:val="002A3E9F"/>
    <w:rsid w:val="002A45E7"/>
    <w:rsid w:val="002A64D3"/>
    <w:rsid w:val="002A7741"/>
    <w:rsid w:val="002A7D7B"/>
    <w:rsid w:val="002B06A7"/>
    <w:rsid w:val="002B2AEB"/>
    <w:rsid w:val="002B5EB4"/>
    <w:rsid w:val="002C08A7"/>
    <w:rsid w:val="002C1AA6"/>
    <w:rsid w:val="002C1D09"/>
    <w:rsid w:val="002C4B0C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3087"/>
    <w:rsid w:val="002E4AA0"/>
    <w:rsid w:val="002E602B"/>
    <w:rsid w:val="002E63DE"/>
    <w:rsid w:val="002E6C8A"/>
    <w:rsid w:val="002F0529"/>
    <w:rsid w:val="002F2431"/>
    <w:rsid w:val="002F2B35"/>
    <w:rsid w:val="002F3628"/>
    <w:rsid w:val="002F43D3"/>
    <w:rsid w:val="002F4F1F"/>
    <w:rsid w:val="002F62C5"/>
    <w:rsid w:val="002F6B24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74E"/>
    <w:rsid w:val="00304FBB"/>
    <w:rsid w:val="00305285"/>
    <w:rsid w:val="00305A9B"/>
    <w:rsid w:val="00306400"/>
    <w:rsid w:val="003067A8"/>
    <w:rsid w:val="00306A49"/>
    <w:rsid w:val="00310587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1BBB"/>
    <w:rsid w:val="00322D2F"/>
    <w:rsid w:val="003234AF"/>
    <w:rsid w:val="0032363C"/>
    <w:rsid w:val="00324557"/>
    <w:rsid w:val="0032513B"/>
    <w:rsid w:val="00325640"/>
    <w:rsid w:val="003270AA"/>
    <w:rsid w:val="003317E2"/>
    <w:rsid w:val="00331BAE"/>
    <w:rsid w:val="0033432F"/>
    <w:rsid w:val="00340419"/>
    <w:rsid w:val="0034475A"/>
    <w:rsid w:val="0034536F"/>
    <w:rsid w:val="003479DD"/>
    <w:rsid w:val="003521F4"/>
    <w:rsid w:val="00353334"/>
    <w:rsid w:val="00354A9A"/>
    <w:rsid w:val="0035538F"/>
    <w:rsid w:val="00355F50"/>
    <w:rsid w:val="00360045"/>
    <w:rsid w:val="00360691"/>
    <w:rsid w:val="0036072F"/>
    <w:rsid w:val="0036100E"/>
    <w:rsid w:val="00363396"/>
    <w:rsid w:val="00363438"/>
    <w:rsid w:val="00367CC7"/>
    <w:rsid w:val="00367D7D"/>
    <w:rsid w:val="00370C33"/>
    <w:rsid w:val="00372200"/>
    <w:rsid w:val="003735E0"/>
    <w:rsid w:val="003750BC"/>
    <w:rsid w:val="0037514A"/>
    <w:rsid w:val="00375192"/>
    <w:rsid w:val="00375440"/>
    <w:rsid w:val="00375CA2"/>
    <w:rsid w:val="003763A6"/>
    <w:rsid w:val="00376B78"/>
    <w:rsid w:val="00377CB8"/>
    <w:rsid w:val="00377EC3"/>
    <w:rsid w:val="00377F21"/>
    <w:rsid w:val="00382FEA"/>
    <w:rsid w:val="00384B72"/>
    <w:rsid w:val="00384D9C"/>
    <w:rsid w:val="00390E4E"/>
    <w:rsid w:val="0039125C"/>
    <w:rsid w:val="003918DA"/>
    <w:rsid w:val="00391F3C"/>
    <w:rsid w:val="00393C53"/>
    <w:rsid w:val="0039649E"/>
    <w:rsid w:val="003A1933"/>
    <w:rsid w:val="003A2F10"/>
    <w:rsid w:val="003A4892"/>
    <w:rsid w:val="003A7A79"/>
    <w:rsid w:val="003A7DDA"/>
    <w:rsid w:val="003B0588"/>
    <w:rsid w:val="003B0700"/>
    <w:rsid w:val="003B0B7B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2D2"/>
    <w:rsid w:val="003C67A5"/>
    <w:rsid w:val="003C71F7"/>
    <w:rsid w:val="003D02A2"/>
    <w:rsid w:val="003D1ACA"/>
    <w:rsid w:val="003D224E"/>
    <w:rsid w:val="003D405F"/>
    <w:rsid w:val="003D644A"/>
    <w:rsid w:val="003D6545"/>
    <w:rsid w:val="003D7943"/>
    <w:rsid w:val="003D7B36"/>
    <w:rsid w:val="003E2BE8"/>
    <w:rsid w:val="003E7D01"/>
    <w:rsid w:val="003F138E"/>
    <w:rsid w:val="003F1A59"/>
    <w:rsid w:val="003F2112"/>
    <w:rsid w:val="003F2357"/>
    <w:rsid w:val="003F3C1F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18A1"/>
    <w:rsid w:val="0040741D"/>
    <w:rsid w:val="004077A8"/>
    <w:rsid w:val="00407B65"/>
    <w:rsid w:val="00407BB8"/>
    <w:rsid w:val="00407E0A"/>
    <w:rsid w:val="0041077B"/>
    <w:rsid w:val="00410B94"/>
    <w:rsid w:val="00411F09"/>
    <w:rsid w:val="004153BA"/>
    <w:rsid w:val="00415731"/>
    <w:rsid w:val="00416124"/>
    <w:rsid w:val="00417997"/>
    <w:rsid w:val="00424173"/>
    <w:rsid w:val="00426525"/>
    <w:rsid w:val="00426C7D"/>
    <w:rsid w:val="004272B5"/>
    <w:rsid w:val="00430179"/>
    <w:rsid w:val="0043338D"/>
    <w:rsid w:val="00435D0A"/>
    <w:rsid w:val="00435F58"/>
    <w:rsid w:val="00437205"/>
    <w:rsid w:val="0043769D"/>
    <w:rsid w:val="00437D8C"/>
    <w:rsid w:val="00440D61"/>
    <w:rsid w:val="00440D8B"/>
    <w:rsid w:val="0044147D"/>
    <w:rsid w:val="004417AB"/>
    <w:rsid w:val="004437D3"/>
    <w:rsid w:val="00445474"/>
    <w:rsid w:val="00445B15"/>
    <w:rsid w:val="0045049C"/>
    <w:rsid w:val="00450986"/>
    <w:rsid w:val="00451C4D"/>
    <w:rsid w:val="00451FF3"/>
    <w:rsid w:val="00453D21"/>
    <w:rsid w:val="0045572F"/>
    <w:rsid w:val="004559BA"/>
    <w:rsid w:val="0045645B"/>
    <w:rsid w:val="004565EB"/>
    <w:rsid w:val="00460AA5"/>
    <w:rsid w:val="00460E85"/>
    <w:rsid w:val="00462569"/>
    <w:rsid w:val="00462826"/>
    <w:rsid w:val="004635BC"/>
    <w:rsid w:val="004658EB"/>
    <w:rsid w:val="00467643"/>
    <w:rsid w:val="00470B59"/>
    <w:rsid w:val="00472626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B82"/>
    <w:rsid w:val="0048612E"/>
    <w:rsid w:val="00490EA7"/>
    <w:rsid w:val="00492EC7"/>
    <w:rsid w:val="004971A3"/>
    <w:rsid w:val="00497866"/>
    <w:rsid w:val="00497EAD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4AD"/>
    <w:rsid w:val="004C0967"/>
    <w:rsid w:val="004C14A4"/>
    <w:rsid w:val="004C17FD"/>
    <w:rsid w:val="004C1A5E"/>
    <w:rsid w:val="004C28F6"/>
    <w:rsid w:val="004C2D13"/>
    <w:rsid w:val="004C33B3"/>
    <w:rsid w:val="004C4FD6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0944"/>
    <w:rsid w:val="004E144D"/>
    <w:rsid w:val="004E14D1"/>
    <w:rsid w:val="004E1C6C"/>
    <w:rsid w:val="004E4196"/>
    <w:rsid w:val="004E474C"/>
    <w:rsid w:val="004E6C6E"/>
    <w:rsid w:val="004E74F0"/>
    <w:rsid w:val="004F2C3D"/>
    <w:rsid w:val="004F4028"/>
    <w:rsid w:val="004F4E9E"/>
    <w:rsid w:val="004F517F"/>
    <w:rsid w:val="004F5C65"/>
    <w:rsid w:val="004F6968"/>
    <w:rsid w:val="004F7A6F"/>
    <w:rsid w:val="004F7BF4"/>
    <w:rsid w:val="0050114C"/>
    <w:rsid w:val="00501281"/>
    <w:rsid w:val="00501954"/>
    <w:rsid w:val="00505047"/>
    <w:rsid w:val="005075B6"/>
    <w:rsid w:val="00510CC9"/>
    <w:rsid w:val="00511940"/>
    <w:rsid w:val="00511EF6"/>
    <w:rsid w:val="005120A0"/>
    <w:rsid w:val="00512505"/>
    <w:rsid w:val="005125C6"/>
    <w:rsid w:val="00512DFF"/>
    <w:rsid w:val="00512E31"/>
    <w:rsid w:val="005134CB"/>
    <w:rsid w:val="005161B4"/>
    <w:rsid w:val="0051645F"/>
    <w:rsid w:val="0051779A"/>
    <w:rsid w:val="00520099"/>
    <w:rsid w:val="0052201D"/>
    <w:rsid w:val="005247BF"/>
    <w:rsid w:val="0052606E"/>
    <w:rsid w:val="005263EE"/>
    <w:rsid w:val="005300CC"/>
    <w:rsid w:val="005308BD"/>
    <w:rsid w:val="005308BF"/>
    <w:rsid w:val="00531D00"/>
    <w:rsid w:val="00531F05"/>
    <w:rsid w:val="005327F9"/>
    <w:rsid w:val="00533505"/>
    <w:rsid w:val="00534713"/>
    <w:rsid w:val="00536758"/>
    <w:rsid w:val="005374BC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1A69"/>
    <w:rsid w:val="00553C3F"/>
    <w:rsid w:val="005543CD"/>
    <w:rsid w:val="00557871"/>
    <w:rsid w:val="00557B63"/>
    <w:rsid w:val="0056133F"/>
    <w:rsid w:val="00562131"/>
    <w:rsid w:val="005630A8"/>
    <w:rsid w:val="00563F7B"/>
    <w:rsid w:val="00567774"/>
    <w:rsid w:val="00567CD4"/>
    <w:rsid w:val="00570558"/>
    <w:rsid w:val="00573631"/>
    <w:rsid w:val="0057500D"/>
    <w:rsid w:val="00577D10"/>
    <w:rsid w:val="00580347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C53"/>
    <w:rsid w:val="00595561"/>
    <w:rsid w:val="005961A6"/>
    <w:rsid w:val="0059669F"/>
    <w:rsid w:val="00597EE1"/>
    <w:rsid w:val="005A2527"/>
    <w:rsid w:val="005A29B8"/>
    <w:rsid w:val="005A38CB"/>
    <w:rsid w:val="005A3B66"/>
    <w:rsid w:val="005B04A3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99F"/>
    <w:rsid w:val="005C2394"/>
    <w:rsid w:val="005C32C9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6DF"/>
    <w:rsid w:val="005D4B2E"/>
    <w:rsid w:val="005D5206"/>
    <w:rsid w:val="005D60BD"/>
    <w:rsid w:val="005E02C1"/>
    <w:rsid w:val="005E1C59"/>
    <w:rsid w:val="005E292D"/>
    <w:rsid w:val="005E7B21"/>
    <w:rsid w:val="005E7D1F"/>
    <w:rsid w:val="005F0A59"/>
    <w:rsid w:val="005F2F38"/>
    <w:rsid w:val="005F3643"/>
    <w:rsid w:val="005F4511"/>
    <w:rsid w:val="005F518C"/>
    <w:rsid w:val="005F76D9"/>
    <w:rsid w:val="005F7A1F"/>
    <w:rsid w:val="006001C9"/>
    <w:rsid w:val="006004FC"/>
    <w:rsid w:val="00602410"/>
    <w:rsid w:val="006033B0"/>
    <w:rsid w:val="0060420B"/>
    <w:rsid w:val="00605D5D"/>
    <w:rsid w:val="00605E5D"/>
    <w:rsid w:val="006121A0"/>
    <w:rsid w:val="00612811"/>
    <w:rsid w:val="0061345C"/>
    <w:rsid w:val="00613868"/>
    <w:rsid w:val="006148E7"/>
    <w:rsid w:val="006149C7"/>
    <w:rsid w:val="00615023"/>
    <w:rsid w:val="00615786"/>
    <w:rsid w:val="00615D22"/>
    <w:rsid w:val="00615E06"/>
    <w:rsid w:val="00616213"/>
    <w:rsid w:val="00622474"/>
    <w:rsid w:val="00622D61"/>
    <w:rsid w:val="00622E6C"/>
    <w:rsid w:val="006242A2"/>
    <w:rsid w:val="00624461"/>
    <w:rsid w:val="00625088"/>
    <w:rsid w:val="0062541E"/>
    <w:rsid w:val="006269BB"/>
    <w:rsid w:val="00631F43"/>
    <w:rsid w:val="00632BA3"/>
    <w:rsid w:val="00632BEC"/>
    <w:rsid w:val="00633BF3"/>
    <w:rsid w:val="00634545"/>
    <w:rsid w:val="00634B97"/>
    <w:rsid w:val="00635291"/>
    <w:rsid w:val="006364F4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8DF"/>
    <w:rsid w:val="00650F70"/>
    <w:rsid w:val="00650FF3"/>
    <w:rsid w:val="006512FD"/>
    <w:rsid w:val="00651664"/>
    <w:rsid w:val="00652856"/>
    <w:rsid w:val="00655579"/>
    <w:rsid w:val="00656B8E"/>
    <w:rsid w:val="00657166"/>
    <w:rsid w:val="0065763B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67B"/>
    <w:rsid w:val="00673317"/>
    <w:rsid w:val="00676792"/>
    <w:rsid w:val="006806A9"/>
    <w:rsid w:val="00681C28"/>
    <w:rsid w:val="006837DC"/>
    <w:rsid w:val="006841FC"/>
    <w:rsid w:val="0069133E"/>
    <w:rsid w:val="00691E00"/>
    <w:rsid w:val="00694238"/>
    <w:rsid w:val="0069481B"/>
    <w:rsid w:val="00696EAC"/>
    <w:rsid w:val="00697D58"/>
    <w:rsid w:val="006A1DE4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C3726"/>
    <w:rsid w:val="006C4CFA"/>
    <w:rsid w:val="006C75F1"/>
    <w:rsid w:val="006C7720"/>
    <w:rsid w:val="006D1137"/>
    <w:rsid w:val="006D1836"/>
    <w:rsid w:val="006D24D6"/>
    <w:rsid w:val="006D265E"/>
    <w:rsid w:val="006D4AD2"/>
    <w:rsid w:val="006D4C35"/>
    <w:rsid w:val="006D51BB"/>
    <w:rsid w:val="006D533A"/>
    <w:rsid w:val="006D6B3F"/>
    <w:rsid w:val="006D6EB9"/>
    <w:rsid w:val="006E018C"/>
    <w:rsid w:val="006E1458"/>
    <w:rsid w:val="006E14EB"/>
    <w:rsid w:val="006E4D7C"/>
    <w:rsid w:val="006E56BF"/>
    <w:rsid w:val="006E64BE"/>
    <w:rsid w:val="006E6A76"/>
    <w:rsid w:val="006E7183"/>
    <w:rsid w:val="006F2279"/>
    <w:rsid w:val="006F283F"/>
    <w:rsid w:val="006F29C7"/>
    <w:rsid w:val="006F2FF5"/>
    <w:rsid w:val="006F5D72"/>
    <w:rsid w:val="006F6D72"/>
    <w:rsid w:val="006F7734"/>
    <w:rsid w:val="007008F3"/>
    <w:rsid w:val="00701C3A"/>
    <w:rsid w:val="00702AB3"/>
    <w:rsid w:val="007036ED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4050"/>
    <w:rsid w:val="007243E7"/>
    <w:rsid w:val="007304A9"/>
    <w:rsid w:val="0073178E"/>
    <w:rsid w:val="007326A6"/>
    <w:rsid w:val="007326BC"/>
    <w:rsid w:val="00732BFD"/>
    <w:rsid w:val="00732C5D"/>
    <w:rsid w:val="00733D68"/>
    <w:rsid w:val="0073449D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3F87"/>
    <w:rsid w:val="0075416E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47C"/>
    <w:rsid w:val="0076369F"/>
    <w:rsid w:val="007644CA"/>
    <w:rsid w:val="00765408"/>
    <w:rsid w:val="00765D65"/>
    <w:rsid w:val="0076646C"/>
    <w:rsid w:val="00766745"/>
    <w:rsid w:val="00767806"/>
    <w:rsid w:val="00770983"/>
    <w:rsid w:val="00770A3B"/>
    <w:rsid w:val="00770AAC"/>
    <w:rsid w:val="00770D15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9D5"/>
    <w:rsid w:val="007903D5"/>
    <w:rsid w:val="00791873"/>
    <w:rsid w:val="00792728"/>
    <w:rsid w:val="0079283F"/>
    <w:rsid w:val="0079320B"/>
    <w:rsid w:val="007946D1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472"/>
    <w:rsid w:val="007A535B"/>
    <w:rsid w:val="007B0386"/>
    <w:rsid w:val="007B072A"/>
    <w:rsid w:val="007B0F2C"/>
    <w:rsid w:val="007B18A5"/>
    <w:rsid w:val="007B2A06"/>
    <w:rsid w:val="007B3414"/>
    <w:rsid w:val="007B533C"/>
    <w:rsid w:val="007B56FE"/>
    <w:rsid w:val="007B6CB8"/>
    <w:rsid w:val="007B79C1"/>
    <w:rsid w:val="007B7DF7"/>
    <w:rsid w:val="007C053D"/>
    <w:rsid w:val="007C1D21"/>
    <w:rsid w:val="007C25C3"/>
    <w:rsid w:val="007C29DD"/>
    <w:rsid w:val="007C51F0"/>
    <w:rsid w:val="007C5772"/>
    <w:rsid w:val="007C6AE3"/>
    <w:rsid w:val="007C70C5"/>
    <w:rsid w:val="007D158D"/>
    <w:rsid w:val="007D2012"/>
    <w:rsid w:val="007D2C54"/>
    <w:rsid w:val="007D4637"/>
    <w:rsid w:val="007D4BE7"/>
    <w:rsid w:val="007D54B2"/>
    <w:rsid w:val="007D6C0C"/>
    <w:rsid w:val="007D7685"/>
    <w:rsid w:val="007D777E"/>
    <w:rsid w:val="007E348A"/>
    <w:rsid w:val="007E5260"/>
    <w:rsid w:val="007F04C6"/>
    <w:rsid w:val="007F0742"/>
    <w:rsid w:val="007F0A7C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8006BC"/>
    <w:rsid w:val="00800BA0"/>
    <w:rsid w:val="0080281C"/>
    <w:rsid w:val="008032FE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24E"/>
    <w:rsid w:val="008363D0"/>
    <w:rsid w:val="008363E5"/>
    <w:rsid w:val="00841EA2"/>
    <w:rsid w:val="00842C0C"/>
    <w:rsid w:val="008433F9"/>
    <w:rsid w:val="00843B4D"/>
    <w:rsid w:val="008474EC"/>
    <w:rsid w:val="00847926"/>
    <w:rsid w:val="00850154"/>
    <w:rsid w:val="00851BBA"/>
    <w:rsid w:val="00853402"/>
    <w:rsid w:val="00853BF9"/>
    <w:rsid w:val="008546A6"/>
    <w:rsid w:val="008561B8"/>
    <w:rsid w:val="008574C3"/>
    <w:rsid w:val="00857D4B"/>
    <w:rsid w:val="0086167B"/>
    <w:rsid w:val="00865492"/>
    <w:rsid w:val="008656B8"/>
    <w:rsid w:val="00865F7C"/>
    <w:rsid w:val="008667B2"/>
    <w:rsid w:val="00866AD0"/>
    <w:rsid w:val="0087122F"/>
    <w:rsid w:val="008727FA"/>
    <w:rsid w:val="008739F9"/>
    <w:rsid w:val="0087407B"/>
    <w:rsid w:val="008740B4"/>
    <w:rsid w:val="0087433A"/>
    <w:rsid w:val="0087572B"/>
    <w:rsid w:val="0087768B"/>
    <w:rsid w:val="008805F0"/>
    <w:rsid w:val="00881BE6"/>
    <w:rsid w:val="0088327B"/>
    <w:rsid w:val="008832E3"/>
    <w:rsid w:val="00883781"/>
    <w:rsid w:val="00884220"/>
    <w:rsid w:val="00884BC3"/>
    <w:rsid w:val="00886C0C"/>
    <w:rsid w:val="008872C4"/>
    <w:rsid w:val="008874CF"/>
    <w:rsid w:val="00891264"/>
    <w:rsid w:val="008922ED"/>
    <w:rsid w:val="00892A49"/>
    <w:rsid w:val="00892C4C"/>
    <w:rsid w:val="00893848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C09F5"/>
    <w:rsid w:val="008C20E5"/>
    <w:rsid w:val="008C2337"/>
    <w:rsid w:val="008C3759"/>
    <w:rsid w:val="008C3F61"/>
    <w:rsid w:val="008C4722"/>
    <w:rsid w:val="008C59F1"/>
    <w:rsid w:val="008C7C36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D419C"/>
    <w:rsid w:val="008D43FD"/>
    <w:rsid w:val="008D4513"/>
    <w:rsid w:val="008D554A"/>
    <w:rsid w:val="008D6AA3"/>
    <w:rsid w:val="008E0906"/>
    <w:rsid w:val="008E1CB0"/>
    <w:rsid w:val="008E25AE"/>
    <w:rsid w:val="008E4456"/>
    <w:rsid w:val="008E495A"/>
    <w:rsid w:val="008E78B7"/>
    <w:rsid w:val="008E7F56"/>
    <w:rsid w:val="008F0662"/>
    <w:rsid w:val="008F0681"/>
    <w:rsid w:val="008F103C"/>
    <w:rsid w:val="008F2542"/>
    <w:rsid w:val="008F31BD"/>
    <w:rsid w:val="008F3930"/>
    <w:rsid w:val="008F3A51"/>
    <w:rsid w:val="008F5DD1"/>
    <w:rsid w:val="00900049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27445"/>
    <w:rsid w:val="0092750B"/>
    <w:rsid w:val="009303A1"/>
    <w:rsid w:val="00931754"/>
    <w:rsid w:val="009337EA"/>
    <w:rsid w:val="00934F00"/>
    <w:rsid w:val="00935020"/>
    <w:rsid w:val="00940097"/>
    <w:rsid w:val="00941FDC"/>
    <w:rsid w:val="009420A0"/>
    <w:rsid w:val="0094250F"/>
    <w:rsid w:val="0094330D"/>
    <w:rsid w:val="009440BE"/>
    <w:rsid w:val="009445B0"/>
    <w:rsid w:val="00944AD7"/>
    <w:rsid w:val="009455B5"/>
    <w:rsid w:val="009463A7"/>
    <w:rsid w:val="009465AC"/>
    <w:rsid w:val="00946931"/>
    <w:rsid w:val="00946ED6"/>
    <w:rsid w:val="009520A3"/>
    <w:rsid w:val="009537B9"/>
    <w:rsid w:val="0095736F"/>
    <w:rsid w:val="009605DB"/>
    <w:rsid w:val="009618EE"/>
    <w:rsid w:val="009630C2"/>
    <w:rsid w:val="00963CDE"/>
    <w:rsid w:val="00964ACD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7765D"/>
    <w:rsid w:val="00982067"/>
    <w:rsid w:val="00984849"/>
    <w:rsid w:val="00986E34"/>
    <w:rsid w:val="009917EF"/>
    <w:rsid w:val="00991BDD"/>
    <w:rsid w:val="00992BF9"/>
    <w:rsid w:val="0099327E"/>
    <w:rsid w:val="00993A3E"/>
    <w:rsid w:val="00994FBF"/>
    <w:rsid w:val="009A096B"/>
    <w:rsid w:val="009A10B7"/>
    <w:rsid w:val="009A16CE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C0211"/>
    <w:rsid w:val="009C0389"/>
    <w:rsid w:val="009C14FB"/>
    <w:rsid w:val="009C200B"/>
    <w:rsid w:val="009C4D0C"/>
    <w:rsid w:val="009C5F8F"/>
    <w:rsid w:val="009C6411"/>
    <w:rsid w:val="009C71C6"/>
    <w:rsid w:val="009D1E23"/>
    <w:rsid w:val="009D2B2A"/>
    <w:rsid w:val="009D3ED3"/>
    <w:rsid w:val="009D50D5"/>
    <w:rsid w:val="009D5301"/>
    <w:rsid w:val="009D5B2B"/>
    <w:rsid w:val="009E2943"/>
    <w:rsid w:val="009E46D4"/>
    <w:rsid w:val="009E474B"/>
    <w:rsid w:val="009E70BD"/>
    <w:rsid w:val="009E7970"/>
    <w:rsid w:val="009F1E96"/>
    <w:rsid w:val="009F233B"/>
    <w:rsid w:val="009F3FFE"/>
    <w:rsid w:val="009F4485"/>
    <w:rsid w:val="009F46FA"/>
    <w:rsid w:val="009F6F23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77D0"/>
    <w:rsid w:val="00A20734"/>
    <w:rsid w:val="00A208E8"/>
    <w:rsid w:val="00A215AE"/>
    <w:rsid w:val="00A21D9E"/>
    <w:rsid w:val="00A221EF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E87"/>
    <w:rsid w:val="00A32A6D"/>
    <w:rsid w:val="00A35ABE"/>
    <w:rsid w:val="00A35B38"/>
    <w:rsid w:val="00A36A78"/>
    <w:rsid w:val="00A40BAC"/>
    <w:rsid w:val="00A420E1"/>
    <w:rsid w:val="00A4321E"/>
    <w:rsid w:val="00A501FF"/>
    <w:rsid w:val="00A50F37"/>
    <w:rsid w:val="00A515A6"/>
    <w:rsid w:val="00A532C1"/>
    <w:rsid w:val="00A532D5"/>
    <w:rsid w:val="00A53A7C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1FE9"/>
    <w:rsid w:val="00A65193"/>
    <w:rsid w:val="00A66CCC"/>
    <w:rsid w:val="00A67B38"/>
    <w:rsid w:val="00A707DC"/>
    <w:rsid w:val="00A70A4F"/>
    <w:rsid w:val="00A70E1D"/>
    <w:rsid w:val="00A72317"/>
    <w:rsid w:val="00A74EE0"/>
    <w:rsid w:val="00A754B3"/>
    <w:rsid w:val="00A76E85"/>
    <w:rsid w:val="00A76EF0"/>
    <w:rsid w:val="00A811F8"/>
    <w:rsid w:val="00A81553"/>
    <w:rsid w:val="00A81795"/>
    <w:rsid w:val="00A8452F"/>
    <w:rsid w:val="00A86855"/>
    <w:rsid w:val="00A87061"/>
    <w:rsid w:val="00A90F72"/>
    <w:rsid w:val="00A91748"/>
    <w:rsid w:val="00A9285F"/>
    <w:rsid w:val="00A93000"/>
    <w:rsid w:val="00A937CA"/>
    <w:rsid w:val="00A96A05"/>
    <w:rsid w:val="00A97E27"/>
    <w:rsid w:val="00AA0527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0AA"/>
    <w:rsid w:val="00AB0945"/>
    <w:rsid w:val="00AB1C4B"/>
    <w:rsid w:val="00AB4C39"/>
    <w:rsid w:val="00AB505E"/>
    <w:rsid w:val="00AB7195"/>
    <w:rsid w:val="00AC0676"/>
    <w:rsid w:val="00AC3175"/>
    <w:rsid w:val="00AC31A0"/>
    <w:rsid w:val="00AC3825"/>
    <w:rsid w:val="00AC53F7"/>
    <w:rsid w:val="00AC6E05"/>
    <w:rsid w:val="00AC74F3"/>
    <w:rsid w:val="00AC7ADF"/>
    <w:rsid w:val="00AC7F6B"/>
    <w:rsid w:val="00AD0055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7BDC"/>
    <w:rsid w:val="00AF2248"/>
    <w:rsid w:val="00AF3C16"/>
    <w:rsid w:val="00AF5C3C"/>
    <w:rsid w:val="00AF71B7"/>
    <w:rsid w:val="00AF7208"/>
    <w:rsid w:val="00B010B8"/>
    <w:rsid w:val="00B01DC4"/>
    <w:rsid w:val="00B024AB"/>
    <w:rsid w:val="00B04952"/>
    <w:rsid w:val="00B05790"/>
    <w:rsid w:val="00B068DF"/>
    <w:rsid w:val="00B07190"/>
    <w:rsid w:val="00B10C15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4C00"/>
    <w:rsid w:val="00B31336"/>
    <w:rsid w:val="00B3141F"/>
    <w:rsid w:val="00B322C8"/>
    <w:rsid w:val="00B4184D"/>
    <w:rsid w:val="00B42BD5"/>
    <w:rsid w:val="00B43052"/>
    <w:rsid w:val="00B4318F"/>
    <w:rsid w:val="00B45886"/>
    <w:rsid w:val="00B45EAF"/>
    <w:rsid w:val="00B46A8C"/>
    <w:rsid w:val="00B51EB6"/>
    <w:rsid w:val="00B54E2D"/>
    <w:rsid w:val="00B55DE6"/>
    <w:rsid w:val="00B56788"/>
    <w:rsid w:val="00B57303"/>
    <w:rsid w:val="00B57A29"/>
    <w:rsid w:val="00B61BAC"/>
    <w:rsid w:val="00B632AB"/>
    <w:rsid w:val="00B63411"/>
    <w:rsid w:val="00B63CAC"/>
    <w:rsid w:val="00B65693"/>
    <w:rsid w:val="00B65C5B"/>
    <w:rsid w:val="00B66055"/>
    <w:rsid w:val="00B71096"/>
    <w:rsid w:val="00B72E7C"/>
    <w:rsid w:val="00B73ADA"/>
    <w:rsid w:val="00B74105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5AF2"/>
    <w:rsid w:val="00B87962"/>
    <w:rsid w:val="00B87BD8"/>
    <w:rsid w:val="00B92097"/>
    <w:rsid w:val="00B946A9"/>
    <w:rsid w:val="00B97488"/>
    <w:rsid w:val="00B97AC4"/>
    <w:rsid w:val="00BA0DE5"/>
    <w:rsid w:val="00BA19D6"/>
    <w:rsid w:val="00BA1FDC"/>
    <w:rsid w:val="00BA2631"/>
    <w:rsid w:val="00BA44F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5221"/>
    <w:rsid w:val="00BC5439"/>
    <w:rsid w:val="00BC5550"/>
    <w:rsid w:val="00BC557F"/>
    <w:rsid w:val="00BC5631"/>
    <w:rsid w:val="00BC5975"/>
    <w:rsid w:val="00BC6724"/>
    <w:rsid w:val="00BC7B5B"/>
    <w:rsid w:val="00BD1C51"/>
    <w:rsid w:val="00BD634D"/>
    <w:rsid w:val="00BD705D"/>
    <w:rsid w:val="00BE0260"/>
    <w:rsid w:val="00BE2C21"/>
    <w:rsid w:val="00BE3234"/>
    <w:rsid w:val="00BE3435"/>
    <w:rsid w:val="00BE6C21"/>
    <w:rsid w:val="00BE7AEA"/>
    <w:rsid w:val="00BF028A"/>
    <w:rsid w:val="00BF20ED"/>
    <w:rsid w:val="00BF3190"/>
    <w:rsid w:val="00BF31D0"/>
    <w:rsid w:val="00BF3762"/>
    <w:rsid w:val="00BF612E"/>
    <w:rsid w:val="00C01319"/>
    <w:rsid w:val="00C01892"/>
    <w:rsid w:val="00C0192F"/>
    <w:rsid w:val="00C01B77"/>
    <w:rsid w:val="00C029BD"/>
    <w:rsid w:val="00C02AA0"/>
    <w:rsid w:val="00C036E8"/>
    <w:rsid w:val="00C05A80"/>
    <w:rsid w:val="00C07D2C"/>
    <w:rsid w:val="00C111ED"/>
    <w:rsid w:val="00C12368"/>
    <w:rsid w:val="00C12B1A"/>
    <w:rsid w:val="00C142E2"/>
    <w:rsid w:val="00C14578"/>
    <w:rsid w:val="00C15F94"/>
    <w:rsid w:val="00C16173"/>
    <w:rsid w:val="00C1724B"/>
    <w:rsid w:val="00C1752C"/>
    <w:rsid w:val="00C179D9"/>
    <w:rsid w:val="00C20961"/>
    <w:rsid w:val="00C23658"/>
    <w:rsid w:val="00C244E1"/>
    <w:rsid w:val="00C24573"/>
    <w:rsid w:val="00C2470F"/>
    <w:rsid w:val="00C24712"/>
    <w:rsid w:val="00C24E15"/>
    <w:rsid w:val="00C25783"/>
    <w:rsid w:val="00C25DF4"/>
    <w:rsid w:val="00C30D0D"/>
    <w:rsid w:val="00C32454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50159"/>
    <w:rsid w:val="00C50B6D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70BE8"/>
    <w:rsid w:val="00C71B99"/>
    <w:rsid w:val="00C72F80"/>
    <w:rsid w:val="00C734C3"/>
    <w:rsid w:val="00C74702"/>
    <w:rsid w:val="00C751BA"/>
    <w:rsid w:val="00C755BC"/>
    <w:rsid w:val="00C77DD8"/>
    <w:rsid w:val="00C77F15"/>
    <w:rsid w:val="00C80805"/>
    <w:rsid w:val="00C81641"/>
    <w:rsid w:val="00C81D26"/>
    <w:rsid w:val="00C81DA1"/>
    <w:rsid w:val="00C84F91"/>
    <w:rsid w:val="00C87569"/>
    <w:rsid w:val="00C876E5"/>
    <w:rsid w:val="00C900FB"/>
    <w:rsid w:val="00C9088F"/>
    <w:rsid w:val="00C9178E"/>
    <w:rsid w:val="00C947B3"/>
    <w:rsid w:val="00C94BA4"/>
    <w:rsid w:val="00C9764E"/>
    <w:rsid w:val="00CA1F26"/>
    <w:rsid w:val="00CA4F63"/>
    <w:rsid w:val="00CA5205"/>
    <w:rsid w:val="00CA74B3"/>
    <w:rsid w:val="00CA7986"/>
    <w:rsid w:val="00CA7A88"/>
    <w:rsid w:val="00CB0D3C"/>
    <w:rsid w:val="00CB2D25"/>
    <w:rsid w:val="00CB6E9A"/>
    <w:rsid w:val="00CB7033"/>
    <w:rsid w:val="00CC081C"/>
    <w:rsid w:val="00CC1E26"/>
    <w:rsid w:val="00CC1F9A"/>
    <w:rsid w:val="00CC4C73"/>
    <w:rsid w:val="00CC5635"/>
    <w:rsid w:val="00CD2A12"/>
    <w:rsid w:val="00CD3354"/>
    <w:rsid w:val="00CD35CB"/>
    <w:rsid w:val="00CD44AB"/>
    <w:rsid w:val="00CD48A1"/>
    <w:rsid w:val="00CD693A"/>
    <w:rsid w:val="00CD7961"/>
    <w:rsid w:val="00CD7C0C"/>
    <w:rsid w:val="00CD7F57"/>
    <w:rsid w:val="00CE1406"/>
    <w:rsid w:val="00CE1461"/>
    <w:rsid w:val="00CE186F"/>
    <w:rsid w:val="00CE6EB5"/>
    <w:rsid w:val="00CF0257"/>
    <w:rsid w:val="00CF0E1A"/>
    <w:rsid w:val="00CF22E0"/>
    <w:rsid w:val="00CF4176"/>
    <w:rsid w:val="00CF54E7"/>
    <w:rsid w:val="00CF565A"/>
    <w:rsid w:val="00CF6699"/>
    <w:rsid w:val="00CF680D"/>
    <w:rsid w:val="00CF698E"/>
    <w:rsid w:val="00CF7A8E"/>
    <w:rsid w:val="00D00975"/>
    <w:rsid w:val="00D01023"/>
    <w:rsid w:val="00D01410"/>
    <w:rsid w:val="00D02549"/>
    <w:rsid w:val="00D02878"/>
    <w:rsid w:val="00D02B18"/>
    <w:rsid w:val="00D02FB5"/>
    <w:rsid w:val="00D03663"/>
    <w:rsid w:val="00D03711"/>
    <w:rsid w:val="00D058A6"/>
    <w:rsid w:val="00D05A6D"/>
    <w:rsid w:val="00D06E82"/>
    <w:rsid w:val="00D075D4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3021A"/>
    <w:rsid w:val="00D319A1"/>
    <w:rsid w:val="00D322C9"/>
    <w:rsid w:val="00D33EC1"/>
    <w:rsid w:val="00D362F5"/>
    <w:rsid w:val="00D37612"/>
    <w:rsid w:val="00D378AA"/>
    <w:rsid w:val="00D40115"/>
    <w:rsid w:val="00D40EDA"/>
    <w:rsid w:val="00D4108C"/>
    <w:rsid w:val="00D414C7"/>
    <w:rsid w:val="00D42536"/>
    <w:rsid w:val="00D42FE7"/>
    <w:rsid w:val="00D4319A"/>
    <w:rsid w:val="00D44A37"/>
    <w:rsid w:val="00D468F8"/>
    <w:rsid w:val="00D475AF"/>
    <w:rsid w:val="00D50D80"/>
    <w:rsid w:val="00D541DC"/>
    <w:rsid w:val="00D54C49"/>
    <w:rsid w:val="00D57379"/>
    <w:rsid w:val="00D57953"/>
    <w:rsid w:val="00D60195"/>
    <w:rsid w:val="00D61273"/>
    <w:rsid w:val="00D61ED8"/>
    <w:rsid w:val="00D65A33"/>
    <w:rsid w:val="00D65CE5"/>
    <w:rsid w:val="00D67BCA"/>
    <w:rsid w:val="00D70BD4"/>
    <w:rsid w:val="00D71189"/>
    <w:rsid w:val="00D7144D"/>
    <w:rsid w:val="00D71778"/>
    <w:rsid w:val="00D71A29"/>
    <w:rsid w:val="00D728D9"/>
    <w:rsid w:val="00D7328A"/>
    <w:rsid w:val="00D73CA5"/>
    <w:rsid w:val="00D7407F"/>
    <w:rsid w:val="00D76196"/>
    <w:rsid w:val="00D7710C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18E9"/>
    <w:rsid w:val="00DA1DB6"/>
    <w:rsid w:val="00DA24B0"/>
    <w:rsid w:val="00DA276C"/>
    <w:rsid w:val="00DA6B8B"/>
    <w:rsid w:val="00DA6D7E"/>
    <w:rsid w:val="00DA77B6"/>
    <w:rsid w:val="00DB01EF"/>
    <w:rsid w:val="00DB44BB"/>
    <w:rsid w:val="00DB4A93"/>
    <w:rsid w:val="00DB4EDF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4548"/>
    <w:rsid w:val="00DD47E6"/>
    <w:rsid w:val="00DD5635"/>
    <w:rsid w:val="00DD5A00"/>
    <w:rsid w:val="00DD67B1"/>
    <w:rsid w:val="00DD6EC5"/>
    <w:rsid w:val="00DD6FFB"/>
    <w:rsid w:val="00DE0140"/>
    <w:rsid w:val="00DE1980"/>
    <w:rsid w:val="00DE1D88"/>
    <w:rsid w:val="00DE1FF7"/>
    <w:rsid w:val="00DE3E62"/>
    <w:rsid w:val="00DE472E"/>
    <w:rsid w:val="00DE5A24"/>
    <w:rsid w:val="00DE6ABA"/>
    <w:rsid w:val="00DF0350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2D7"/>
    <w:rsid w:val="00E15A59"/>
    <w:rsid w:val="00E20A19"/>
    <w:rsid w:val="00E20A36"/>
    <w:rsid w:val="00E226B0"/>
    <w:rsid w:val="00E23859"/>
    <w:rsid w:val="00E26AC7"/>
    <w:rsid w:val="00E26D27"/>
    <w:rsid w:val="00E304A8"/>
    <w:rsid w:val="00E306DA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2AF7"/>
    <w:rsid w:val="00E52C11"/>
    <w:rsid w:val="00E52EF1"/>
    <w:rsid w:val="00E545DF"/>
    <w:rsid w:val="00E54A70"/>
    <w:rsid w:val="00E5567C"/>
    <w:rsid w:val="00E60F8D"/>
    <w:rsid w:val="00E63075"/>
    <w:rsid w:val="00E6313F"/>
    <w:rsid w:val="00E70CC7"/>
    <w:rsid w:val="00E71B41"/>
    <w:rsid w:val="00E72F63"/>
    <w:rsid w:val="00E75E00"/>
    <w:rsid w:val="00E76801"/>
    <w:rsid w:val="00E80157"/>
    <w:rsid w:val="00E8200D"/>
    <w:rsid w:val="00E821CA"/>
    <w:rsid w:val="00E83F96"/>
    <w:rsid w:val="00E84C0F"/>
    <w:rsid w:val="00E852F4"/>
    <w:rsid w:val="00E86BB7"/>
    <w:rsid w:val="00E872A5"/>
    <w:rsid w:val="00E92725"/>
    <w:rsid w:val="00E92BDB"/>
    <w:rsid w:val="00E93598"/>
    <w:rsid w:val="00E93FF4"/>
    <w:rsid w:val="00E94CFB"/>
    <w:rsid w:val="00E95C74"/>
    <w:rsid w:val="00E961A0"/>
    <w:rsid w:val="00EA00A8"/>
    <w:rsid w:val="00EA0316"/>
    <w:rsid w:val="00EA1374"/>
    <w:rsid w:val="00EA1B45"/>
    <w:rsid w:val="00EA301A"/>
    <w:rsid w:val="00EA39E4"/>
    <w:rsid w:val="00EA4756"/>
    <w:rsid w:val="00EA52D0"/>
    <w:rsid w:val="00EA5878"/>
    <w:rsid w:val="00EA7128"/>
    <w:rsid w:val="00EB03D9"/>
    <w:rsid w:val="00EB415F"/>
    <w:rsid w:val="00EB548A"/>
    <w:rsid w:val="00EB6FBD"/>
    <w:rsid w:val="00EB73B3"/>
    <w:rsid w:val="00EB744B"/>
    <w:rsid w:val="00EB787F"/>
    <w:rsid w:val="00EB7E9B"/>
    <w:rsid w:val="00EC55B3"/>
    <w:rsid w:val="00EC5D3B"/>
    <w:rsid w:val="00EC6862"/>
    <w:rsid w:val="00EC6A0D"/>
    <w:rsid w:val="00ED008A"/>
    <w:rsid w:val="00ED024D"/>
    <w:rsid w:val="00ED03F1"/>
    <w:rsid w:val="00ED0BE9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C9A"/>
    <w:rsid w:val="00ED7DE9"/>
    <w:rsid w:val="00EE6A8E"/>
    <w:rsid w:val="00EE6E8A"/>
    <w:rsid w:val="00EE7B38"/>
    <w:rsid w:val="00EF0964"/>
    <w:rsid w:val="00EF1156"/>
    <w:rsid w:val="00EF192F"/>
    <w:rsid w:val="00EF1B2A"/>
    <w:rsid w:val="00EF270A"/>
    <w:rsid w:val="00EF27AA"/>
    <w:rsid w:val="00EF27B8"/>
    <w:rsid w:val="00EF3756"/>
    <w:rsid w:val="00EF3F91"/>
    <w:rsid w:val="00EF44ED"/>
    <w:rsid w:val="00EF5A9C"/>
    <w:rsid w:val="00EF6AE5"/>
    <w:rsid w:val="00F0098E"/>
    <w:rsid w:val="00F00AB0"/>
    <w:rsid w:val="00F03B68"/>
    <w:rsid w:val="00F03D24"/>
    <w:rsid w:val="00F051E7"/>
    <w:rsid w:val="00F05AFF"/>
    <w:rsid w:val="00F07DCC"/>
    <w:rsid w:val="00F10010"/>
    <w:rsid w:val="00F128C1"/>
    <w:rsid w:val="00F135C1"/>
    <w:rsid w:val="00F157C9"/>
    <w:rsid w:val="00F1795B"/>
    <w:rsid w:val="00F2059C"/>
    <w:rsid w:val="00F235DE"/>
    <w:rsid w:val="00F23B7B"/>
    <w:rsid w:val="00F24EF2"/>
    <w:rsid w:val="00F25C59"/>
    <w:rsid w:val="00F25CB8"/>
    <w:rsid w:val="00F27C11"/>
    <w:rsid w:val="00F27CD0"/>
    <w:rsid w:val="00F318A5"/>
    <w:rsid w:val="00F31E92"/>
    <w:rsid w:val="00F3241D"/>
    <w:rsid w:val="00F3335E"/>
    <w:rsid w:val="00F364EA"/>
    <w:rsid w:val="00F37973"/>
    <w:rsid w:val="00F41EEA"/>
    <w:rsid w:val="00F42C84"/>
    <w:rsid w:val="00F439CB"/>
    <w:rsid w:val="00F4441B"/>
    <w:rsid w:val="00F45E54"/>
    <w:rsid w:val="00F46FBB"/>
    <w:rsid w:val="00F52025"/>
    <w:rsid w:val="00F525F8"/>
    <w:rsid w:val="00F600EB"/>
    <w:rsid w:val="00F62808"/>
    <w:rsid w:val="00F62CAF"/>
    <w:rsid w:val="00F62EF1"/>
    <w:rsid w:val="00F6321C"/>
    <w:rsid w:val="00F63C42"/>
    <w:rsid w:val="00F64478"/>
    <w:rsid w:val="00F651E4"/>
    <w:rsid w:val="00F6623F"/>
    <w:rsid w:val="00F66E08"/>
    <w:rsid w:val="00F66FC0"/>
    <w:rsid w:val="00F673A1"/>
    <w:rsid w:val="00F7015C"/>
    <w:rsid w:val="00F704D2"/>
    <w:rsid w:val="00F70F9B"/>
    <w:rsid w:val="00F75196"/>
    <w:rsid w:val="00F754CC"/>
    <w:rsid w:val="00F7773E"/>
    <w:rsid w:val="00F80413"/>
    <w:rsid w:val="00F82731"/>
    <w:rsid w:val="00F84073"/>
    <w:rsid w:val="00F84141"/>
    <w:rsid w:val="00F844B6"/>
    <w:rsid w:val="00F846D6"/>
    <w:rsid w:val="00F85820"/>
    <w:rsid w:val="00F85E2D"/>
    <w:rsid w:val="00F86F49"/>
    <w:rsid w:val="00F87C16"/>
    <w:rsid w:val="00F90AC6"/>
    <w:rsid w:val="00F91952"/>
    <w:rsid w:val="00F91FA2"/>
    <w:rsid w:val="00F93B1C"/>
    <w:rsid w:val="00F95B3C"/>
    <w:rsid w:val="00F96C22"/>
    <w:rsid w:val="00F97B5B"/>
    <w:rsid w:val="00FA156C"/>
    <w:rsid w:val="00FA3B15"/>
    <w:rsid w:val="00FA4547"/>
    <w:rsid w:val="00FA4F69"/>
    <w:rsid w:val="00FA5580"/>
    <w:rsid w:val="00FA5FA8"/>
    <w:rsid w:val="00FA624B"/>
    <w:rsid w:val="00FA6D11"/>
    <w:rsid w:val="00FA7364"/>
    <w:rsid w:val="00FB0583"/>
    <w:rsid w:val="00FB128C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7444"/>
    <w:rsid w:val="00FC77BE"/>
    <w:rsid w:val="00FC7F37"/>
    <w:rsid w:val="00FD1036"/>
    <w:rsid w:val="00FD44AD"/>
    <w:rsid w:val="00FE2964"/>
    <w:rsid w:val="00FE2CE8"/>
    <w:rsid w:val="00FE35CE"/>
    <w:rsid w:val="00FE45C1"/>
    <w:rsid w:val="00FF19D4"/>
    <w:rsid w:val="00FF26FE"/>
    <w:rsid w:val="00FF4243"/>
    <w:rsid w:val="00FF4707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BE7A8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77098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770983"/>
    <w:rPr>
      <w:rFonts w:ascii="Segoe UI" w:hAnsi="Segoe UI" w:cs="Segoe UI"/>
      <w:sz w:val="18"/>
      <w:szCs w:val="18"/>
    </w:rPr>
  </w:style>
  <w:style w:type="character" w:customStyle="1" w:styleId="af6">
    <w:name w:val="Основной текст_"/>
    <w:link w:val="10"/>
    <w:rsid w:val="0067267B"/>
    <w:rPr>
      <w:spacing w:val="2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0"/>
    <w:link w:val="af6"/>
    <w:rsid w:val="0067267B"/>
    <w:pPr>
      <w:shd w:val="clear" w:color="auto" w:fill="FFFFFF"/>
      <w:spacing w:line="274" w:lineRule="exact"/>
      <w:ind w:firstLine="0"/>
      <w:jc w:val="center"/>
    </w:pPr>
    <w:rPr>
      <w:spacing w:val="2"/>
      <w:sz w:val="22"/>
      <w:szCs w:val="22"/>
    </w:rPr>
  </w:style>
  <w:style w:type="character" w:customStyle="1" w:styleId="ae">
    <w:name w:val="Абзац списка Знак"/>
    <w:aliases w:val="Нумерованый список Знак,List Paragraph1 Знак"/>
    <w:basedOn w:val="a1"/>
    <w:link w:val="ad"/>
    <w:uiPriority w:val="34"/>
    <w:rsid w:val="000509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  <w:lang w:val="x-none" w:eastAsia="x-none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  <w:lang w:val="x-none" w:eastAsia="x-none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aliases w:val="Нумерованый список,List Paragraph1"/>
    <w:basedOn w:val="a0"/>
    <w:link w:val="ae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0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1">
    <w:name w:val="Strong"/>
    <w:uiPriority w:val="22"/>
    <w:qFormat/>
    <w:rsid w:val="00CD48A1"/>
    <w:rPr>
      <w:b/>
      <w:bCs/>
    </w:rPr>
  </w:style>
  <w:style w:type="character" w:styleId="af2">
    <w:name w:val="Hyperlink"/>
    <w:rsid w:val="00163418"/>
    <w:rPr>
      <w:color w:val="0000FF"/>
      <w:u w:val="single"/>
    </w:rPr>
  </w:style>
  <w:style w:type="character" w:styleId="af3">
    <w:name w:val="FollowedHyperlink"/>
    <w:rsid w:val="00163418"/>
    <w:rPr>
      <w:color w:val="800080"/>
      <w:u w:val="single"/>
    </w:rPr>
  </w:style>
  <w:style w:type="paragraph" w:styleId="af4">
    <w:name w:val="Balloon Text"/>
    <w:basedOn w:val="a0"/>
    <w:link w:val="af5"/>
    <w:rsid w:val="00770983"/>
    <w:rPr>
      <w:rFonts w:ascii="Segoe UI" w:hAnsi="Segoe UI" w:cs="Segoe UI"/>
      <w:sz w:val="18"/>
      <w:szCs w:val="18"/>
    </w:rPr>
  </w:style>
  <w:style w:type="character" w:customStyle="1" w:styleId="af5">
    <w:name w:val="Текст выноски Знак"/>
    <w:link w:val="af4"/>
    <w:rsid w:val="00770983"/>
    <w:rPr>
      <w:rFonts w:ascii="Segoe UI" w:hAnsi="Segoe UI" w:cs="Segoe UI"/>
      <w:sz w:val="18"/>
      <w:szCs w:val="18"/>
    </w:rPr>
  </w:style>
  <w:style w:type="character" w:customStyle="1" w:styleId="af6">
    <w:name w:val="Основной текст_"/>
    <w:link w:val="10"/>
    <w:rsid w:val="0067267B"/>
    <w:rPr>
      <w:spacing w:val="2"/>
      <w:sz w:val="22"/>
      <w:szCs w:val="22"/>
      <w:shd w:val="clear" w:color="auto" w:fill="FFFFFF"/>
    </w:rPr>
  </w:style>
  <w:style w:type="paragraph" w:customStyle="1" w:styleId="10">
    <w:name w:val="Основной текст1"/>
    <w:basedOn w:val="a0"/>
    <w:link w:val="af6"/>
    <w:rsid w:val="0067267B"/>
    <w:pPr>
      <w:shd w:val="clear" w:color="auto" w:fill="FFFFFF"/>
      <w:spacing w:line="274" w:lineRule="exact"/>
      <w:ind w:firstLine="0"/>
      <w:jc w:val="center"/>
    </w:pPr>
    <w:rPr>
      <w:spacing w:val="2"/>
      <w:sz w:val="22"/>
      <w:szCs w:val="22"/>
    </w:rPr>
  </w:style>
  <w:style w:type="character" w:customStyle="1" w:styleId="ae">
    <w:name w:val="Абзац списка Знак"/>
    <w:aliases w:val="Нумерованый список Знак,List Paragraph1 Знак"/>
    <w:basedOn w:val="a1"/>
    <w:link w:val="ad"/>
    <w:uiPriority w:val="34"/>
    <w:rsid w:val="000509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02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8335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1580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7833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374292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245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976364">
      <w:bodyDiv w:val="1"/>
      <w:marLeft w:val="30"/>
      <w:marRight w:val="3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92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144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044549">
                  <w:marLeft w:val="18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037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emf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A13BDB-611E-4E82-A263-31A376FBEEF9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C7268082-5F51-4677-9B78-B2125777DBB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499E1E-69BB-4AE1-BE64-BD0216E5A2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A4E927A-2C99-45A2-A386-4BCE577A9A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4</Pages>
  <Words>988</Words>
  <Characters>5633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Королева Елена Михайловна</cp:lastModifiedBy>
  <cp:revision>9</cp:revision>
  <cp:lastPrinted>2014-09-12T07:24:00Z</cp:lastPrinted>
  <dcterms:created xsi:type="dcterms:W3CDTF">2022-02-15T11:18:00Z</dcterms:created>
  <dcterms:modified xsi:type="dcterms:W3CDTF">2022-05-23T13:56:00Z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