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FF" w:rsidRPr="004809FA" w:rsidRDefault="00A72EFF" w:rsidP="00A72EFF">
      <w:pPr>
        <w:tabs>
          <w:tab w:val="right" w:pos="10207"/>
        </w:tabs>
        <w:spacing w:line="276" w:lineRule="auto"/>
        <w:ind w:right="-2"/>
        <w:jc w:val="right"/>
        <w:rPr>
          <w:b/>
          <w:sz w:val="28"/>
          <w:szCs w:val="28"/>
        </w:rPr>
      </w:pPr>
      <w:r w:rsidRPr="004809FA">
        <w:rPr>
          <w:b/>
          <w:sz w:val="28"/>
          <w:szCs w:val="28"/>
        </w:rPr>
        <w:t>“УТВЕРЖДАЮ”</w:t>
      </w:r>
    </w:p>
    <w:p w:rsidR="00A72EFF" w:rsidRPr="004809FA" w:rsidRDefault="00A72EFF" w:rsidP="00A72EFF">
      <w:pPr>
        <w:jc w:val="right"/>
        <w:rPr>
          <w:sz w:val="28"/>
          <w:szCs w:val="28"/>
        </w:rPr>
      </w:pPr>
      <w:r w:rsidRPr="004809FA">
        <w:rPr>
          <w:sz w:val="28"/>
          <w:szCs w:val="28"/>
        </w:rPr>
        <w:t xml:space="preserve">Заместитель директора по техническим вопросам – </w:t>
      </w:r>
    </w:p>
    <w:p w:rsidR="00A72EFF" w:rsidRPr="004809FA" w:rsidRDefault="00A72EFF" w:rsidP="00A72EFF">
      <w:pPr>
        <w:jc w:val="right"/>
        <w:rPr>
          <w:sz w:val="28"/>
          <w:szCs w:val="28"/>
        </w:rPr>
      </w:pPr>
      <w:r w:rsidRPr="004809FA">
        <w:rPr>
          <w:sz w:val="28"/>
          <w:szCs w:val="28"/>
        </w:rPr>
        <w:t xml:space="preserve">главный инженер филиала </w:t>
      </w:r>
    </w:p>
    <w:p w:rsidR="00A72EFF" w:rsidRPr="004809FA" w:rsidRDefault="00A72EFF" w:rsidP="00A72EFF">
      <w:pPr>
        <w:jc w:val="right"/>
        <w:rPr>
          <w:sz w:val="28"/>
          <w:szCs w:val="28"/>
        </w:rPr>
      </w:pPr>
      <w:r w:rsidRPr="004809FA">
        <w:rPr>
          <w:sz w:val="28"/>
          <w:szCs w:val="28"/>
        </w:rPr>
        <w:t xml:space="preserve">ОАО «МРСК Центра» - «Липецкэнерго» </w:t>
      </w:r>
    </w:p>
    <w:p w:rsidR="00A72EFF" w:rsidRPr="004809FA" w:rsidRDefault="00A72EFF" w:rsidP="00A72EFF">
      <w:pPr>
        <w:ind w:left="5103"/>
        <w:jc w:val="both"/>
        <w:rPr>
          <w:sz w:val="28"/>
          <w:szCs w:val="28"/>
        </w:rPr>
      </w:pPr>
    </w:p>
    <w:p w:rsidR="00A72EFF" w:rsidRPr="004809FA" w:rsidRDefault="00A72EFF" w:rsidP="00A72EFF">
      <w:pPr>
        <w:ind w:left="5103"/>
        <w:rPr>
          <w:sz w:val="28"/>
          <w:szCs w:val="28"/>
        </w:rPr>
      </w:pPr>
      <w:r w:rsidRPr="004809FA">
        <w:rPr>
          <w:sz w:val="28"/>
          <w:szCs w:val="28"/>
        </w:rPr>
        <w:t xml:space="preserve">             _______________ Корнилов А.А. </w:t>
      </w:r>
    </w:p>
    <w:p w:rsidR="00A72EFF" w:rsidRPr="004809FA" w:rsidRDefault="00A72EFF" w:rsidP="00A72EFF">
      <w:pPr>
        <w:ind w:left="5103"/>
        <w:rPr>
          <w:sz w:val="28"/>
          <w:szCs w:val="28"/>
        </w:rPr>
      </w:pPr>
      <w:r w:rsidRPr="004809FA">
        <w:rPr>
          <w:sz w:val="28"/>
          <w:szCs w:val="28"/>
        </w:rPr>
        <w:t xml:space="preserve">  </w:t>
      </w:r>
    </w:p>
    <w:p w:rsidR="00A72EFF" w:rsidRPr="004809FA" w:rsidRDefault="004809FA" w:rsidP="00A72EFF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B6E26">
        <w:rPr>
          <w:sz w:val="28"/>
          <w:szCs w:val="28"/>
        </w:rPr>
        <w:t>“_____” _______________ 2013</w:t>
      </w:r>
      <w:r w:rsidR="00A72EFF" w:rsidRPr="004809FA">
        <w:rPr>
          <w:sz w:val="28"/>
          <w:szCs w:val="28"/>
        </w:rPr>
        <w:t xml:space="preserve"> г.</w:t>
      </w:r>
    </w:p>
    <w:p w:rsidR="003A15CB" w:rsidRDefault="003A15CB" w:rsidP="00B17989">
      <w:pPr>
        <w:ind w:left="705"/>
        <w:jc w:val="center"/>
        <w:rPr>
          <w:b/>
        </w:rPr>
      </w:pPr>
    </w:p>
    <w:p w:rsidR="00D243C7" w:rsidRDefault="00D243C7" w:rsidP="00B17989">
      <w:pPr>
        <w:ind w:left="705"/>
        <w:jc w:val="center"/>
        <w:rPr>
          <w:b/>
          <w:sz w:val="28"/>
          <w:szCs w:val="28"/>
        </w:rPr>
      </w:pPr>
    </w:p>
    <w:p w:rsidR="00D243C7" w:rsidRDefault="00D243C7" w:rsidP="00B17989">
      <w:pPr>
        <w:ind w:left="705"/>
        <w:jc w:val="center"/>
        <w:rPr>
          <w:b/>
          <w:sz w:val="28"/>
          <w:szCs w:val="28"/>
        </w:rPr>
      </w:pPr>
    </w:p>
    <w:p w:rsidR="00B17989" w:rsidRPr="004809FA" w:rsidRDefault="00B17989" w:rsidP="00B17989">
      <w:pPr>
        <w:ind w:left="705"/>
        <w:jc w:val="center"/>
        <w:rPr>
          <w:b/>
          <w:sz w:val="28"/>
          <w:szCs w:val="28"/>
        </w:rPr>
      </w:pPr>
      <w:r w:rsidRPr="004809FA">
        <w:rPr>
          <w:b/>
          <w:sz w:val="28"/>
          <w:szCs w:val="28"/>
        </w:rPr>
        <w:t xml:space="preserve">ТЕХНИЧЕСКОЕ ЗАДАНИЕ </w:t>
      </w:r>
    </w:p>
    <w:p w:rsidR="00144BF4" w:rsidRPr="00C17CAC" w:rsidRDefault="00144BF4" w:rsidP="00B17989">
      <w:pPr>
        <w:ind w:left="705"/>
        <w:jc w:val="center"/>
        <w:rPr>
          <w:b/>
        </w:rPr>
      </w:pPr>
    </w:p>
    <w:p w:rsidR="00B6536E" w:rsidRPr="00F606BF" w:rsidRDefault="00B6536E" w:rsidP="00B6536E">
      <w:pPr>
        <w:pStyle w:val="5"/>
        <w:ind w:left="0" w:firstLine="360"/>
        <w:jc w:val="center"/>
        <w:rPr>
          <w:b w:val="0"/>
          <w:szCs w:val="20"/>
        </w:rPr>
      </w:pPr>
      <w:r w:rsidRPr="009B30EE">
        <w:rPr>
          <w:b w:val="0"/>
        </w:rPr>
        <w:t xml:space="preserve">на </w:t>
      </w:r>
      <w:r>
        <w:rPr>
          <w:b w:val="0"/>
        </w:rPr>
        <w:t>хим. посуду, хим</w:t>
      </w:r>
      <w:proofErr w:type="gramStart"/>
      <w:r>
        <w:rPr>
          <w:b w:val="0"/>
        </w:rPr>
        <w:t>.м</w:t>
      </w:r>
      <w:proofErr w:type="gramEnd"/>
      <w:r>
        <w:rPr>
          <w:b w:val="0"/>
        </w:rPr>
        <w:t>ат. реактивы</w:t>
      </w:r>
      <w:r w:rsidRPr="00F606BF">
        <w:rPr>
          <w:b w:val="0"/>
        </w:rPr>
        <w:t>. Лот №</w:t>
      </w:r>
      <w:r>
        <w:rPr>
          <w:b w:val="0"/>
        </w:rPr>
        <w:t>401М</w:t>
      </w:r>
      <w:r w:rsidRPr="00F606BF">
        <w:rPr>
          <w:b w:val="0"/>
        </w:rPr>
        <w:t>.</w:t>
      </w:r>
    </w:p>
    <w:p w:rsidR="00B17989" w:rsidRPr="009B30EE" w:rsidRDefault="00B17989" w:rsidP="00B17989">
      <w:pPr>
        <w:ind w:left="705"/>
        <w:jc w:val="center"/>
      </w:pPr>
    </w:p>
    <w:p w:rsidR="00B17989" w:rsidRPr="00C63AC8" w:rsidRDefault="00B17989" w:rsidP="00B17989">
      <w:pPr>
        <w:ind w:firstLine="709"/>
        <w:jc w:val="both"/>
        <w:rPr>
          <w:b/>
          <w:bCs/>
        </w:rPr>
      </w:pPr>
    </w:p>
    <w:p w:rsidR="00B17989" w:rsidRPr="00D6387C" w:rsidRDefault="00B17989" w:rsidP="00D6387C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Общая часть.</w:t>
      </w:r>
    </w:p>
    <w:p w:rsidR="00387ADE" w:rsidRPr="00D243C7" w:rsidRDefault="00370120" w:rsidP="00370120">
      <w:pPr>
        <w:pStyle w:val="5"/>
        <w:ind w:left="142" w:firstLine="567"/>
        <w:jc w:val="both"/>
        <w:rPr>
          <w:b w:val="0"/>
          <w:szCs w:val="28"/>
        </w:rPr>
      </w:pPr>
      <w:r>
        <w:rPr>
          <w:b w:val="0"/>
          <w:szCs w:val="28"/>
        </w:rPr>
        <w:t>1.1.</w:t>
      </w:r>
      <w:r w:rsidR="00D243C7">
        <w:rPr>
          <w:b w:val="0"/>
          <w:szCs w:val="28"/>
        </w:rPr>
        <w:t xml:space="preserve"> Филиал </w:t>
      </w:r>
      <w:r w:rsidR="00B17989" w:rsidRPr="00D6387C">
        <w:rPr>
          <w:b w:val="0"/>
          <w:szCs w:val="28"/>
        </w:rPr>
        <w:t>ОАО «МРСК Центра</w:t>
      </w:r>
      <w:proofErr w:type="gramStart"/>
      <w:r w:rsidR="00B17989" w:rsidRPr="00D6387C">
        <w:rPr>
          <w:b w:val="0"/>
          <w:szCs w:val="28"/>
        </w:rPr>
        <w:t>»</w:t>
      </w:r>
      <w:r w:rsidR="00D243C7">
        <w:rPr>
          <w:b w:val="0"/>
          <w:szCs w:val="28"/>
        </w:rPr>
        <w:t>-</w:t>
      </w:r>
      <w:proofErr w:type="gramEnd"/>
      <w:r w:rsidR="00D243C7">
        <w:rPr>
          <w:b w:val="0"/>
          <w:szCs w:val="28"/>
        </w:rPr>
        <w:t>«Липецкэнерго»</w:t>
      </w:r>
      <w:r w:rsidR="00B17989" w:rsidRPr="00D6387C">
        <w:rPr>
          <w:b w:val="0"/>
          <w:szCs w:val="28"/>
        </w:rPr>
        <w:t xml:space="preserve"> производит </w:t>
      </w:r>
      <w:r w:rsidR="00610C8D" w:rsidRPr="00D6387C">
        <w:rPr>
          <w:b w:val="0"/>
          <w:szCs w:val="28"/>
        </w:rPr>
        <w:t xml:space="preserve">закупку </w:t>
      </w:r>
      <w:r w:rsidR="00B6536E">
        <w:rPr>
          <w:b w:val="0"/>
        </w:rPr>
        <w:t>хим. посуд</w:t>
      </w:r>
      <w:r w:rsidR="00085845">
        <w:rPr>
          <w:b w:val="0"/>
        </w:rPr>
        <w:t>ы</w:t>
      </w:r>
      <w:bookmarkStart w:id="0" w:name="_GoBack"/>
      <w:bookmarkEnd w:id="0"/>
      <w:r w:rsidR="00B6536E">
        <w:rPr>
          <w:b w:val="0"/>
        </w:rPr>
        <w:t xml:space="preserve">, хим.мат. </w:t>
      </w:r>
      <w:r>
        <w:rPr>
          <w:b w:val="0"/>
        </w:rPr>
        <w:t xml:space="preserve"> </w:t>
      </w:r>
      <w:r w:rsidR="00B6536E" w:rsidRPr="00B6536E">
        <w:rPr>
          <w:b w:val="0"/>
        </w:rPr>
        <w:t xml:space="preserve">реактивов </w:t>
      </w:r>
      <w:r w:rsidR="00F95D94" w:rsidRPr="00B6536E">
        <w:rPr>
          <w:b w:val="0"/>
          <w:szCs w:val="28"/>
        </w:rPr>
        <w:t xml:space="preserve">для ремонтно-эксплуатационного обслуживания </w:t>
      </w:r>
      <w:r w:rsidR="00F95D94" w:rsidRPr="00D243C7">
        <w:rPr>
          <w:b w:val="0"/>
          <w:szCs w:val="28"/>
        </w:rPr>
        <w:t xml:space="preserve">электросетевого оборудования. </w:t>
      </w:r>
    </w:p>
    <w:p w:rsidR="00F95D94" w:rsidRPr="00D243C7" w:rsidRDefault="00370120" w:rsidP="00370120">
      <w:pPr>
        <w:spacing w:line="276" w:lineRule="auto"/>
        <w:ind w:left="142" w:firstLine="425"/>
        <w:jc w:val="both"/>
        <w:rPr>
          <w:bCs/>
          <w:sz w:val="28"/>
          <w:szCs w:val="28"/>
        </w:rPr>
      </w:pPr>
      <w:r w:rsidRPr="00D243C7">
        <w:rPr>
          <w:sz w:val="28"/>
          <w:szCs w:val="28"/>
        </w:rPr>
        <w:t>1.2.</w:t>
      </w:r>
      <w:r w:rsidR="00F95D94" w:rsidRPr="00D243C7">
        <w:rPr>
          <w:sz w:val="28"/>
          <w:szCs w:val="28"/>
        </w:rPr>
        <w:t xml:space="preserve">Закупка производится на основании годовой комплексной программы закупок </w:t>
      </w:r>
      <w:r w:rsidR="00D243C7" w:rsidRPr="00D243C7">
        <w:rPr>
          <w:sz w:val="28"/>
          <w:szCs w:val="28"/>
        </w:rPr>
        <w:t>филиала ОАО «МРСК Центра</w:t>
      </w:r>
      <w:proofErr w:type="gramStart"/>
      <w:r w:rsidR="00D243C7" w:rsidRPr="00D243C7">
        <w:rPr>
          <w:sz w:val="28"/>
          <w:szCs w:val="28"/>
        </w:rPr>
        <w:t>»-</w:t>
      </w:r>
      <w:proofErr w:type="gramEnd"/>
      <w:r w:rsidR="00D243C7" w:rsidRPr="00D243C7">
        <w:rPr>
          <w:sz w:val="28"/>
          <w:szCs w:val="28"/>
        </w:rPr>
        <w:t xml:space="preserve">«Липецкэнерго» </w:t>
      </w:r>
      <w:r w:rsidR="00F95D94" w:rsidRPr="00D243C7">
        <w:rPr>
          <w:sz w:val="28"/>
          <w:szCs w:val="28"/>
        </w:rPr>
        <w:t xml:space="preserve"> на 201</w:t>
      </w:r>
      <w:r w:rsidR="0037119E" w:rsidRPr="00D243C7">
        <w:rPr>
          <w:sz w:val="28"/>
          <w:szCs w:val="28"/>
        </w:rPr>
        <w:t>4</w:t>
      </w:r>
      <w:r w:rsidR="00F95D94" w:rsidRPr="00D243C7">
        <w:rPr>
          <w:sz w:val="28"/>
          <w:szCs w:val="28"/>
        </w:rPr>
        <w:t xml:space="preserve"> год</w:t>
      </w:r>
      <w:r w:rsidR="00F95D94" w:rsidRPr="00D243C7">
        <w:rPr>
          <w:bCs/>
          <w:sz w:val="28"/>
          <w:szCs w:val="28"/>
        </w:rPr>
        <w:t>.</w:t>
      </w:r>
    </w:p>
    <w:p w:rsidR="00D243C7" w:rsidRPr="00D243C7" w:rsidRDefault="00D243C7" w:rsidP="00370120">
      <w:pPr>
        <w:spacing w:line="276" w:lineRule="auto"/>
        <w:ind w:left="142" w:firstLine="425"/>
        <w:jc w:val="both"/>
        <w:rPr>
          <w:sz w:val="28"/>
          <w:szCs w:val="28"/>
        </w:rPr>
      </w:pPr>
    </w:p>
    <w:p w:rsidR="00B17989" w:rsidRPr="00D6387C" w:rsidRDefault="00B17989" w:rsidP="00D6387C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Предмет конкурса.</w:t>
      </w:r>
    </w:p>
    <w:p w:rsidR="00387ADE" w:rsidRPr="00D243C7" w:rsidRDefault="00387ADE" w:rsidP="00370120">
      <w:pPr>
        <w:pStyle w:val="ab"/>
        <w:spacing w:line="276" w:lineRule="auto"/>
        <w:ind w:left="142" w:firstLine="567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</w:t>
      </w:r>
      <w:r w:rsidRPr="00D243C7">
        <w:rPr>
          <w:sz w:val="28"/>
          <w:szCs w:val="28"/>
        </w:rPr>
        <w:t>Поставщик обеспечивает поставку материалов на склады получател</w:t>
      </w:r>
      <w:r w:rsidR="00D243C7" w:rsidRPr="00D243C7">
        <w:rPr>
          <w:sz w:val="28"/>
          <w:szCs w:val="28"/>
        </w:rPr>
        <w:t>я</w:t>
      </w:r>
      <w:r w:rsidRPr="00D243C7">
        <w:rPr>
          <w:sz w:val="28"/>
          <w:szCs w:val="28"/>
        </w:rPr>
        <w:t xml:space="preserve"> – </w:t>
      </w:r>
      <w:r w:rsidR="00D243C7" w:rsidRPr="00D243C7">
        <w:rPr>
          <w:sz w:val="28"/>
          <w:szCs w:val="28"/>
        </w:rPr>
        <w:t>филиала ОАО «МРСК Центра</w:t>
      </w:r>
      <w:proofErr w:type="gramStart"/>
      <w:r w:rsidR="00D243C7" w:rsidRPr="00D243C7">
        <w:rPr>
          <w:sz w:val="28"/>
          <w:szCs w:val="28"/>
        </w:rPr>
        <w:t>»-</w:t>
      </w:r>
      <w:proofErr w:type="gramEnd"/>
      <w:r w:rsidR="00D243C7" w:rsidRPr="00D243C7">
        <w:rPr>
          <w:sz w:val="28"/>
          <w:szCs w:val="28"/>
        </w:rPr>
        <w:t xml:space="preserve">«Липецкэнерго» </w:t>
      </w:r>
      <w:r w:rsidRPr="00D243C7">
        <w:rPr>
          <w:sz w:val="28"/>
          <w:szCs w:val="28"/>
        </w:rPr>
        <w:t xml:space="preserve"> в объемах и в сроки указанные в Приложении к ТЗ.</w:t>
      </w:r>
    </w:p>
    <w:p w:rsidR="00D243C7" w:rsidRPr="007C2D5B" w:rsidRDefault="00D243C7" w:rsidP="00370120">
      <w:pPr>
        <w:pStyle w:val="ab"/>
        <w:spacing w:line="276" w:lineRule="auto"/>
        <w:ind w:left="142" w:firstLine="567"/>
        <w:jc w:val="both"/>
        <w:rPr>
          <w:sz w:val="28"/>
          <w:szCs w:val="28"/>
        </w:rPr>
      </w:pPr>
    </w:p>
    <w:p w:rsidR="00387ADE" w:rsidRPr="00D6387C" w:rsidRDefault="00387ADE" w:rsidP="00D6387C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Технические требования к продукции.</w:t>
      </w:r>
    </w:p>
    <w:p w:rsidR="00BD363F" w:rsidRDefault="00387ADE" w:rsidP="00370120">
      <w:pPr>
        <w:pStyle w:val="ab"/>
        <w:tabs>
          <w:tab w:val="left" w:pos="1134"/>
        </w:tabs>
        <w:ind w:left="142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 Технические требования, характеристики и количество материалов должны соответствовать параметрам и быть не ниже значений приведенных в Приложении к ТЗ.</w:t>
      </w:r>
    </w:p>
    <w:p w:rsidR="00D243C7" w:rsidRPr="007C2D5B" w:rsidRDefault="00D243C7" w:rsidP="00370120">
      <w:pPr>
        <w:pStyle w:val="ab"/>
        <w:tabs>
          <w:tab w:val="left" w:pos="1134"/>
        </w:tabs>
        <w:ind w:left="142" w:firstLine="709"/>
        <w:jc w:val="both"/>
        <w:rPr>
          <w:sz w:val="28"/>
          <w:szCs w:val="28"/>
        </w:rPr>
      </w:pPr>
    </w:p>
    <w:p w:rsidR="00B17989" w:rsidRPr="00D6387C" w:rsidRDefault="00B17989" w:rsidP="00D6387C">
      <w:pPr>
        <w:pStyle w:val="ab"/>
        <w:numPr>
          <w:ilvl w:val="0"/>
          <w:numId w:val="21"/>
        </w:numPr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Технические требования к оборудованию.</w:t>
      </w:r>
    </w:p>
    <w:p w:rsidR="00387ADE" w:rsidRPr="00D6387C" w:rsidRDefault="00D20E3D" w:rsidP="00D6387C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4</w:t>
      </w:r>
      <w:r w:rsidR="00B95FAA" w:rsidRPr="00D6387C">
        <w:rPr>
          <w:sz w:val="28"/>
          <w:szCs w:val="28"/>
        </w:rPr>
        <w:t xml:space="preserve">.1. </w:t>
      </w:r>
      <w:r w:rsidR="00387ADE" w:rsidRPr="00D6387C">
        <w:rPr>
          <w:sz w:val="28"/>
          <w:szCs w:val="28"/>
        </w:rPr>
        <w:t>К поставке допускается продукция, отвечающая следующим требованиям:</w:t>
      </w:r>
    </w:p>
    <w:p w:rsidR="00387ADE" w:rsidRPr="00D6387C" w:rsidRDefault="00387ADE" w:rsidP="00D6387C">
      <w:pPr>
        <w:pStyle w:val="ab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-    продукция должна быть новой, ранее не использованной;</w:t>
      </w:r>
    </w:p>
    <w:p w:rsidR="00387ADE" w:rsidRPr="00D6387C" w:rsidRDefault="00387ADE" w:rsidP="00F96AE3">
      <w:pPr>
        <w:pStyle w:val="ab"/>
        <w:tabs>
          <w:tab w:val="left" w:pos="0"/>
          <w:tab w:val="left" w:pos="993"/>
        </w:tabs>
        <w:spacing w:line="276" w:lineRule="auto"/>
        <w:ind w:left="142" w:firstLine="567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- для российских производителей - наличие ТУ, подтверждающих соответствие техническим требованиям;</w:t>
      </w:r>
    </w:p>
    <w:p w:rsidR="00387ADE" w:rsidRPr="00D6387C" w:rsidRDefault="00387ADE" w:rsidP="00D6387C">
      <w:pPr>
        <w:pStyle w:val="ab"/>
        <w:tabs>
          <w:tab w:val="left" w:pos="0"/>
          <w:tab w:val="left" w:pos="993"/>
        </w:tabs>
        <w:spacing w:line="276" w:lineRule="auto"/>
        <w:ind w:left="142" w:firstLine="567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- для импортных производителей, а так же для отечественных, выпускающих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.п</w:t>
      </w:r>
      <w:proofErr w:type="gramEnd"/>
      <w:r w:rsidR="00B6536E" w:rsidRPr="00B6536E">
        <w:rPr>
          <w:sz w:val="28"/>
          <w:szCs w:val="28"/>
        </w:rPr>
        <w:t xml:space="preserve">осуду, хим.мат. </w:t>
      </w:r>
      <w:r w:rsidR="00B6536E">
        <w:rPr>
          <w:sz w:val="28"/>
          <w:szCs w:val="28"/>
        </w:rPr>
        <w:t>реактивы</w:t>
      </w:r>
      <w:r w:rsidR="00B6536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87ADE" w:rsidRPr="00D6387C" w:rsidRDefault="00387ADE" w:rsidP="00D6387C">
      <w:pPr>
        <w:pStyle w:val="ab"/>
        <w:tabs>
          <w:tab w:val="left" w:pos="0"/>
          <w:tab w:val="left" w:pos="993"/>
        </w:tabs>
        <w:spacing w:line="276" w:lineRule="auto"/>
        <w:ind w:left="142" w:firstLine="567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- 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87ADE" w:rsidRPr="00D6387C" w:rsidRDefault="00387ADE" w:rsidP="00B6536E">
      <w:pPr>
        <w:pStyle w:val="ab"/>
        <w:tabs>
          <w:tab w:val="left" w:pos="0"/>
          <w:tab w:val="left" w:pos="993"/>
        </w:tabs>
        <w:spacing w:line="276" w:lineRule="auto"/>
        <w:ind w:left="142" w:firstLine="567"/>
        <w:jc w:val="both"/>
        <w:rPr>
          <w:sz w:val="28"/>
          <w:szCs w:val="28"/>
        </w:rPr>
      </w:pPr>
      <w:r w:rsidRPr="00D6387C">
        <w:rPr>
          <w:sz w:val="28"/>
          <w:szCs w:val="28"/>
        </w:rPr>
        <w:lastRenderedPageBreak/>
        <w:t xml:space="preserve">-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</w:t>
      </w:r>
      <w:r w:rsidR="00B6536E">
        <w:rPr>
          <w:sz w:val="28"/>
          <w:szCs w:val="28"/>
        </w:rPr>
        <w:t>п</w:t>
      </w:r>
      <w:proofErr w:type="gramEnd"/>
      <w:r w:rsidR="00B6536E">
        <w:rPr>
          <w:sz w:val="28"/>
          <w:szCs w:val="28"/>
        </w:rPr>
        <w:t>осуда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реактивы</w:t>
      </w:r>
      <w:r w:rsidRPr="00D6387C">
        <w:rPr>
          <w:sz w:val="28"/>
          <w:szCs w:val="28"/>
        </w:rPr>
        <w:t xml:space="preserve">,  впервые поставляемая заводом - изготовителем для нужд </w:t>
      </w:r>
      <w:r w:rsidR="00D243C7" w:rsidRPr="00D243C7">
        <w:rPr>
          <w:sz w:val="28"/>
          <w:szCs w:val="28"/>
        </w:rPr>
        <w:t xml:space="preserve">филиала ОАО «МРСК Центра»-«Липецкэнерго»  </w:t>
      </w:r>
      <w:r w:rsidRPr="00D6387C">
        <w:rPr>
          <w:sz w:val="28"/>
          <w:szCs w:val="28"/>
        </w:rPr>
        <w:t>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87ADE" w:rsidRPr="00D6387C" w:rsidRDefault="00387ADE" w:rsidP="00D6387C">
      <w:pPr>
        <w:pStyle w:val="ab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- продукция должна пройти обязательную аттестацию в аккредитованном Центре ОАО «</w:t>
      </w:r>
      <w:proofErr w:type="spellStart"/>
      <w:r w:rsidR="00D243C7">
        <w:rPr>
          <w:sz w:val="28"/>
          <w:szCs w:val="28"/>
        </w:rPr>
        <w:t>Россети</w:t>
      </w:r>
      <w:proofErr w:type="spellEnd"/>
      <w:r w:rsidRPr="00D6387C">
        <w:rPr>
          <w:sz w:val="28"/>
          <w:szCs w:val="28"/>
        </w:rPr>
        <w:t>»;</w:t>
      </w:r>
    </w:p>
    <w:p w:rsidR="00387ADE" w:rsidRPr="00D6387C" w:rsidRDefault="00387ADE" w:rsidP="00D6387C">
      <w:pPr>
        <w:pStyle w:val="ab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- </w:t>
      </w:r>
      <w:r w:rsidR="004D3E0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>продукция должна соответствовать требованиям технической политики ОАО «МРСК Центра»;</w:t>
      </w:r>
    </w:p>
    <w:p w:rsidR="00387ADE" w:rsidRPr="00D6387C" w:rsidRDefault="006440BF" w:rsidP="00D6387C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- </w:t>
      </w:r>
      <w:r w:rsidR="004D3E0E" w:rsidRPr="00D6387C">
        <w:rPr>
          <w:sz w:val="28"/>
          <w:szCs w:val="28"/>
        </w:rPr>
        <w:t xml:space="preserve"> </w:t>
      </w:r>
      <w:r w:rsidR="00387ADE" w:rsidRPr="00D6387C">
        <w:rPr>
          <w:sz w:val="28"/>
          <w:szCs w:val="28"/>
        </w:rPr>
        <w:t>наличие выданных уполномоченными органами Федерального Агентства по  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387ADE" w:rsidRPr="00D6387C" w:rsidRDefault="006440BF" w:rsidP="00D6387C">
      <w:pPr>
        <w:pStyle w:val="ab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- </w:t>
      </w:r>
      <w:r w:rsidR="00387ADE" w:rsidRPr="00D6387C">
        <w:rPr>
          <w:sz w:val="28"/>
          <w:szCs w:val="28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440BF" w:rsidRPr="00D6387C" w:rsidRDefault="006440BF" w:rsidP="00D6387C">
      <w:pPr>
        <w:pStyle w:val="ab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Участник закупочных процедур на право заключения договора на поставку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</w:t>
      </w:r>
      <w:r w:rsidR="00B6536E">
        <w:rPr>
          <w:sz w:val="28"/>
          <w:szCs w:val="28"/>
        </w:rPr>
        <w:t>п</w:t>
      </w:r>
      <w:proofErr w:type="gramEnd"/>
      <w:r w:rsidR="00B6536E">
        <w:rPr>
          <w:sz w:val="28"/>
          <w:szCs w:val="28"/>
        </w:rPr>
        <w:t>осуды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реактивов</w:t>
      </w:r>
      <w:r w:rsidR="00B6536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 xml:space="preserve">для нужд </w:t>
      </w:r>
      <w:r w:rsidR="00D243C7" w:rsidRPr="00D243C7">
        <w:rPr>
          <w:sz w:val="28"/>
          <w:szCs w:val="28"/>
        </w:rPr>
        <w:t xml:space="preserve">филиала ОАО «МРСК Центра»-«Липецкэнерго»  </w:t>
      </w:r>
      <w:r w:rsidRPr="00D6387C">
        <w:rPr>
          <w:sz w:val="28"/>
          <w:szCs w:val="28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440BF" w:rsidRPr="00D6387C" w:rsidRDefault="004D3E0E" w:rsidP="00D6387C">
      <w:pPr>
        <w:pStyle w:val="ab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</w:t>
      </w:r>
      <w:r w:rsidR="00B6536E">
        <w:rPr>
          <w:sz w:val="28"/>
          <w:szCs w:val="28"/>
        </w:rPr>
        <w:t>Х</w:t>
      </w:r>
      <w:r w:rsidR="00B6536E" w:rsidRPr="00B6536E">
        <w:rPr>
          <w:sz w:val="28"/>
          <w:szCs w:val="28"/>
        </w:rPr>
        <w:t>им</w:t>
      </w:r>
      <w:proofErr w:type="gramStart"/>
      <w:r w:rsidR="00B6536E" w:rsidRPr="00B6536E">
        <w:rPr>
          <w:sz w:val="28"/>
          <w:szCs w:val="28"/>
        </w:rPr>
        <w:t>.</w:t>
      </w:r>
      <w:r w:rsidR="00B6536E">
        <w:rPr>
          <w:sz w:val="28"/>
          <w:szCs w:val="28"/>
        </w:rPr>
        <w:t>п</w:t>
      </w:r>
      <w:proofErr w:type="gramEnd"/>
      <w:r w:rsidR="00B6536E">
        <w:rPr>
          <w:sz w:val="28"/>
          <w:szCs w:val="28"/>
        </w:rPr>
        <w:t>осуда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реактивы</w:t>
      </w:r>
      <w:r w:rsidR="006440BF" w:rsidRPr="00D6387C">
        <w:rPr>
          <w:sz w:val="28"/>
          <w:szCs w:val="28"/>
        </w:rPr>
        <w:t xml:space="preserve"> должны соответствовать требованиям «Правил устройства электроустановок» (ПУЭ) (7-е издание) и требованиям ГОСТ и ТУ указанных в Приложении к ТЗ.</w:t>
      </w:r>
    </w:p>
    <w:p w:rsidR="006440BF" w:rsidRPr="00D6387C" w:rsidRDefault="006440BF" w:rsidP="00D6387C">
      <w:pPr>
        <w:tabs>
          <w:tab w:val="left" w:pos="0"/>
          <w:tab w:val="left" w:pos="709"/>
          <w:tab w:val="left" w:pos="851"/>
        </w:tabs>
        <w:spacing w:line="276" w:lineRule="auto"/>
        <w:ind w:left="1135" w:hanging="568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 4.4.Упаковка, транспортирование, условия и сроки хранения.</w:t>
      </w:r>
    </w:p>
    <w:p w:rsidR="006440BF" w:rsidRPr="00D6387C" w:rsidRDefault="006440BF" w:rsidP="00D6387C">
      <w:pPr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Упаковка, маркировка, транспортирование, условия и сроки хранения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</w:t>
      </w:r>
      <w:r w:rsidR="00B6536E">
        <w:rPr>
          <w:sz w:val="28"/>
          <w:szCs w:val="28"/>
        </w:rPr>
        <w:t>п</w:t>
      </w:r>
      <w:proofErr w:type="gramEnd"/>
      <w:r w:rsidR="00B6536E">
        <w:rPr>
          <w:sz w:val="28"/>
          <w:szCs w:val="28"/>
        </w:rPr>
        <w:t>осуды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реактивов</w:t>
      </w:r>
      <w:r w:rsidR="00B6536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 xml:space="preserve">должны соответствовать </w:t>
      </w:r>
      <w:r w:rsidRPr="000B524A">
        <w:rPr>
          <w:sz w:val="28"/>
          <w:szCs w:val="28"/>
        </w:rPr>
        <w:t xml:space="preserve">требованиям </w:t>
      </w:r>
      <w:r w:rsidR="000B524A" w:rsidRPr="000B524A">
        <w:rPr>
          <w:color w:val="000000"/>
          <w:sz w:val="28"/>
          <w:szCs w:val="28"/>
        </w:rPr>
        <w:t>ГОСТ 14192, ГОСТ 23216 и ГОСТ 15150-69</w:t>
      </w:r>
      <w:r w:rsidR="000B524A">
        <w:rPr>
          <w:color w:val="000000"/>
          <w:sz w:val="28"/>
          <w:szCs w:val="28"/>
        </w:rPr>
        <w:t xml:space="preserve">, </w:t>
      </w:r>
      <w:r w:rsidRPr="000B524A">
        <w:rPr>
          <w:sz w:val="28"/>
          <w:szCs w:val="28"/>
        </w:rPr>
        <w:t>соответствующих МЭК. Погрузочно-разгрузочные раб</w:t>
      </w:r>
      <w:r w:rsidRPr="00D6387C">
        <w:rPr>
          <w:sz w:val="28"/>
          <w:szCs w:val="28"/>
        </w:rPr>
        <w:t>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440BF" w:rsidRDefault="006440BF" w:rsidP="00D6387C">
      <w:pPr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Номинальные значения климатических факторов внешней среды для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.п</w:t>
      </w:r>
      <w:proofErr w:type="gramEnd"/>
      <w:r w:rsidR="00B6536E" w:rsidRPr="00B6536E">
        <w:rPr>
          <w:sz w:val="28"/>
          <w:szCs w:val="28"/>
        </w:rPr>
        <w:t>осуд</w:t>
      </w:r>
      <w:r w:rsidR="00B6536E">
        <w:rPr>
          <w:sz w:val="28"/>
          <w:szCs w:val="28"/>
        </w:rPr>
        <w:t>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реактивов</w:t>
      </w:r>
      <w:r w:rsidR="00B6536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>должны соответствовать ГОСТ 15150-69.</w:t>
      </w:r>
    </w:p>
    <w:p w:rsidR="00D243C7" w:rsidRPr="00D6387C" w:rsidRDefault="00D243C7" w:rsidP="00D6387C">
      <w:pPr>
        <w:spacing w:line="276" w:lineRule="auto"/>
        <w:ind w:firstLine="709"/>
        <w:jc w:val="both"/>
        <w:rPr>
          <w:sz w:val="28"/>
          <w:szCs w:val="28"/>
        </w:rPr>
      </w:pPr>
    </w:p>
    <w:p w:rsidR="004D3E0E" w:rsidRPr="00D6387C" w:rsidRDefault="004D3E0E" w:rsidP="00D6387C">
      <w:pPr>
        <w:pStyle w:val="ab"/>
        <w:numPr>
          <w:ilvl w:val="0"/>
          <w:numId w:val="21"/>
        </w:numPr>
        <w:tabs>
          <w:tab w:val="left" w:pos="993"/>
        </w:tabs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Гарантийные обязательства.</w:t>
      </w:r>
    </w:p>
    <w:p w:rsidR="004D3E0E" w:rsidRDefault="004D3E0E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Гарантия на поставляемую  продукцию должна распространяться не менее чем на 24 месяца.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</w:t>
      </w:r>
      <w:r w:rsidRPr="00D6387C">
        <w:rPr>
          <w:sz w:val="28"/>
          <w:szCs w:val="28"/>
        </w:rPr>
        <w:lastRenderedPageBreak/>
        <w:t>В случае выхода материалов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6536E" w:rsidRDefault="00B6536E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4D3E0E" w:rsidRPr="00D6387C" w:rsidRDefault="004D3E0E" w:rsidP="00D6387C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b/>
          <w:bCs/>
          <w:sz w:val="28"/>
          <w:szCs w:val="28"/>
        </w:rPr>
        <w:t>6.Требования к надежности и живучести продукции.</w:t>
      </w:r>
    </w:p>
    <w:p w:rsidR="004D3E0E" w:rsidRDefault="00B6536E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B6536E">
        <w:rPr>
          <w:sz w:val="28"/>
          <w:szCs w:val="28"/>
        </w:rPr>
        <w:t>им</w:t>
      </w:r>
      <w:proofErr w:type="gramStart"/>
      <w:r w:rsidRPr="00B6536E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осуда</w:t>
      </w:r>
      <w:r w:rsidRPr="00B6536E">
        <w:rPr>
          <w:sz w:val="28"/>
          <w:szCs w:val="28"/>
        </w:rPr>
        <w:t xml:space="preserve">, хим.мат. </w:t>
      </w:r>
      <w:r>
        <w:rPr>
          <w:sz w:val="28"/>
          <w:szCs w:val="28"/>
        </w:rPr>
        <w:t>реактивы</w:t>
      </w:r>
      <w:r w:rsidRPr="00D6387C">
        <w:rPr>
          <w:sz w:val="28"/>
          <w:szCs w:val="28"/>
        </w:rPr>
        <w:t xml:space="preserve"> </w:t>
      </w:r>
      <w:r w:rsidR="004D3E0E" w:rsidRPr="00D6387C">
        <w:rPr>
          <w:sz w:val="28"/>
          <w:szCs w:val="28"/>
        </w:rPr>
        <w:t>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 лет.</w:t>
      </w:r>
    </w:p>
    <w:p w:rsidR="00D243C7" w:rsidRPr="00D6387C" w:rsidRDefault="00D243C7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B17989" w:rsidRPr="00D6387C" w:rsidRDefault="00B17989" w:rsidP="00D6387C">
      <w:pPr>
        <w:pStyle w:val="ab"/>
        <w:numPr>
          <w:ilvl w:val="0"/>
          <w:numId w:val="18"/>
        </w:numPr>
        <w:tabs>
          <w:tab w:val="left" w:pos="993"/>
        </w:tabs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Состав технической и эксплуатационной  документации.</w:t>
      </w:r>
    </w:p>
    <w:p w:rsidR="00D6387C" w:rsidRPr="00D6387C" w:rsidRDefault="00B17989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ГОСТ. Также обязательно наличие сертификата соответствия.</w:t>
      </w:r>
      <w:r w:rsidR="00D6387C" w:rsidRPr="00D6387C">
        <w:rPr>
          <w:sz w:val="28"/>
          <w:szCs w:val="28"/>
        </w:rPr>
        <w:t xml:space="preserve"> </w:t>
      </w:r>
    </w:p>
    <w:p w:rsidR="00D6387C" w:rsidRPr="00D6387C" w:rsidRDefault="00D6387C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Маркировка материалов должна соответствовать требованиям ГОСТ 2213-79 (2003), ГОСТ 17242-86 (для конкретного типа номенклатуры). Маркировка материалов, содержание и способ нанесения ее указывается в стандартах или технических условиях на материалы конкретных типов.</w:t>
      </w:r>
    </w:p>
    <w:p w:rsidR="00D6387C" w:rsidRPr="00D6387C" w:rsidRDefault="00D6387C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Маркировка материалов производится непосредственно на изделии.</w:t>
      </w:r>
    </w:p>
    <w:p w:rsidR="00B17989" w:rsidRPr="00D6387C" w:rsidRDefault="00D6387C" w:rsidP="00D6387C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Маркировка материалов должна быть разборчивой и прочной, качество маркировки должно сохраняться при эксплуатации, транспортировании и хранении материалов в режимах и условиях, установленных ГОСТ 2213-79 (2003), ГОСТ 17242-86 и стандартами или техническими условиями на материалы конкретных серий и типов.</w:t>
      </w:r>
    </w:p>
    <w:p w:rsidR="00D6387C" w:rsidRDefault="00D6387C" w:rsidP="00D6387C">
      <w:pPr>
        <w:pStyle w:val="ab"/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По всем видам материалов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материалов. </w:t>
      </w:r>
    </w:p>
    <w:p w:rsidR="00D243C7" w:rsidRPr="00D6387C" w:rsidRDefault="00D243C7" w:rsidP="00D6387C">
      <w:pPr>
        <w:pStyle w:val="ab"/>
        <w:tabs>
          <w:tab w:val="left" w:pos="1560"/>
        </w:tabs>
        <w:ind w:left="0" w:firstLine="709"/>
        <w:jc w:val="both"/>
        <w:rPr>
          <w:sz w:val="28"/>
          <w:szCs w:val="28"/>
        </w:rPr>
      </w:pPr>
    </w:p>
    <w:p w:rsidR="00D6387C" w:rsidRPr="00D6387C" w:rsidRDefault="00D6387C" w:rsidP="00D6387C">
      <w:pPr>
        <w:pStyle w:val="ab"/>
        <w:numPr>
          <w:ilvl w:val="0"/>
          <w:numId w:val="18"/>
        </w:numPr>
        <w:tabs>
          <w:tab w:val="left" w:pos="851"/>
          <w:tab w:val="left" w:pos="993"/>
        </w:tabs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Сроки и очередность поставки продукции.</w:t>
      </w:r>
    </w:p>
    <w:p w:rsidR="00D6387C" w:rsidRDefault="00D6387C" w:rsidP="00D6387C">
      <w:pPr>
        <w:spacing w:line="276" w:lineRule="auto"/>
        <w:ind w:firstLine="708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Поставка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.п</w:t>
      </w:r>
      <w:proofErr w:type="gramEnd"/>
      <w:r w:rsidR="00B6536E" w:rsidRPr="00B6536E">
        <w:rPr>
          <w:sz w:val="28"/>
          <w:szCs w:val="28"/>
        </w:rPr>
        <w:t>осуд</w:t>
      </w:r>
      <w:r w:rsidR="00B6536E">
        <w:rPr>
          <w:sz w:val="28"/>
          <w:szCs w:val="28"/>
        </w:rPr>
        <w:t>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реактивов</w:t>
      </w:r>
      <w:r w:rsidRPr="00D6387C">
        <w:rPr>
          <w:sz w:val="28"/>
          <w:szCs w:val="28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.п</w:t>
      </w:r>
      <w:proofErr w:type="gramEnd"/>
      <w:r w:rsidR="00B6536E" w:rsidRPr="00B6536E">
        <w:rPr>
          <w:sz w:val="28"/>
          <w:szCs w:val="28"/>
        </w:rPr>
        <w:t>осуд</w:t>
      </w:r>
      <w:r w:rsidR="00B6536E">
        <w:rPr>
          <w:sz w:val="28"/>
          <w:szCs w:val="28"/>
        </w:rPr>
        <w:t>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реактивов</w:t>
      </w:r>
      <w:r w:rsidR="00B6536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>возможно по решению ЦКК ОАО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D243C7" w:rsidRPr="00D6387C" w:rsidRDefault="00D243C7" w:rsidP="00D6387C">
      <w:pPr>
        <w:spacing w:line="276" w:lineRule="auto"/>
        <w:ind w:firstLine="708"/>
        <w:jc w:val="both"/>
        <w:rPr>
          <w:sz w:val="28"/>
          <w:szCs w:val="28"/>
        </w:rPr>
      </w:pPr>
    </w:p>
    <w:p w:rsidR="00D6387C" w:rsidRPr="00D6387C" w:rsidRDefault="00D6387C" w:rsidP="00D6387C">
      <w:pPr>
        <w:pStyle w:val="ab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 xml:space="preserve"> Требования к Поставщику.</w:t>
      </w:r>
    </w:p>
    <w:p w:rsidR="00D6387C" w:rsidRPr="00D6387C" w:rsidRDefault="00D6387C" w:rsidP="00D6387C">
      <w:pPr>
        <w:tabs>
          <w:tab w:val="left" w:pos="709"/>
          <w:tab w:val="left" w:pos="1560"/>
        </w:tabs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lastRenderedPageBreak/>
        <w:t xml:space="preserve">Наличие документов, подтверждающих возможность осуществления поставок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</w:t>
      </w:r>
      <w:r w:rsidR="00B6536E">
        <w:rPr>
          <w:sz w:val="28"/>
          <w:szCs w:val="28"/>
        </w:rPr>
        <w:t>п</w:t>
      </w:r>
      <w:proofErr w:type="gramEnd"/>
      <w:r w:rsidR="00B6536E">
        <w:rPr>
          <w:sz w:val="28"/>
          <w:szCs w:val="28"/>
        </w:rPr>
        <w:t>осуды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реактивов</w:t>
      </w:r>
      <w:r w:rsidR="00B6536E" w:rsidRPr="00D6387C">
        <w:rPr>
          <w:sz w:val="28"/>
          <w:szCs w:val="28"/>
        </w:rPr>
        <w:t xml:space="preserve"> </w:t>
      </w:r>
      <w:r w:rsidRPr="00D6387C">
        <w:rPr>
          <w:sz w:val="28"/>
          <w:szCs w:val="28"/>
        </w:rPr>
        <w:t>(в соответствии с требованиями конкурсной документации).</w:t>
      </w:r>
    </w:p>
    <w:p w:rsidR="00D6387C" w:rsidRDefault="00D6387C" w:rsidP="00D6387C">
      <w:pPr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 xml:space="preserve">Наличие действующих лицензий на виды деятельности, связанные с поставкой </w:t>
      </w:r>
      <w:r w:rsidR="00B6536E" w:rsidRPr="00B6536E">
        <w:rPr>
          <w:sz w:val="28"/>
          <w:szCs w:val="28"/>
        </w:rPr>
        <w:t>хим</w:t>
      </w:r>
      <w:proofErr w:type="gramStart"/>
      <w:r w:rsidR="00B6536E" w:rsidRPr="00B6536E">
        <w:rPr>
          <w:sz w:val="28"/>
          <w:szCs w:val="28"/>
        </w:rPr>
        <w:t>.п</w:t>
      </w:r>
      <w:proofErr w:type="gramEnd"/>
      <w:r w:rsidR="00B6536E" w:rsidRPr="00B6536E">
        <w:rPr>
          <w:sz w:val="28"/>
          <w:szCs w:val="28"/>
        </w:rPr>
        <w:t>осуд</w:t>
      </w:r>
      <w:r w:rsidR="00B6536E">
        <w:rPr>
          <w:sz w:val="28"/>
          <w:szCs w:val="28"/>
        </w:rPr>
        <w:t>ы</w:t>
      </w:r>
      <w:r w:rsidR="00B6536E" w:rsidRPr="00B6536E">
        <w:rPr>
          <w:sz w:val="28"/>
          <w:szCs w:val="28"/>
        </w:rPr>
        <w:t xml:space="preserve">, хим.мат. </w:t>
      </w:r>
      <w:r w:rsidR="00B6536E">
        <w:rPr>
          <w:sz w:val="28"/>
          <w:szCs w:val="28"/>
        </w:rPr>
        <w:t>реактивы</w:t>
      </w:r>
      <w:r w:rsidRPr="00D6387C">
        <w:rPr>
          <w:sz w:val="28"/>
          <w:szCs w:val="28"/>
        </w:rPr>
        <w:t>.</w:t>
      </w:r>
    </w:p>
    <w:p w:rsidR="00D243C7" w:rsidRPr="00D6387C" w:rsidRDefault="00D243C7" w:rsidP="00D6387C">
      <w:pPr>
        <w:ind w:firstLine="709"/>
        <w:jc w:val="both"/>
        <w:rPr>
          <w:sz w:val="28"/>
          <w:szCs w:val="28"/>
        </w:rPr>
      </w:pPr>
    </w:p>
    <w:p w:rsidR="00B17989" w:rsidRPr="00D6387C" w:rsidRDefault="00D20E3D" w:rsidP="00D6387C">
      <w:pPr>
        <w:pStyle w:val="ab"/>
        <w:numPr>
          <w:ilvl w:val="0"/>
          <w:numId w:val="15"/>
        </w:numPr>
        <w:tabs>
          <w:tab w:val="left" w:pos="993"/>
        </w:tabs>
        <w:spacing w:line="276" w:lineRule="auto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 xml:space="preserve"> </w:t>
      </w:r>
      <w:r w:rsidR="00B17989" w:rsidRPr="00D6387C">
        <w:rPr>
          <w:b/>
          <w:bCs/>
          <w:sz w:val="28"/>
          <w:szCs w:val="28"/>
        </w:rPr>
        <w:t>Правила приемки оборудования.</w:t>
      </w:r>
    </w:p>
    <w:p w:rsidR="00B17989" w:rsidRPr="00D6387C" w:rsidRDefault="00B17989" w:rsidP="00D6387C">
      <w:pPr>
        <w:pStyle w:val="BodyText21"/>
        <w:tabs>
          <w:tab w:val="left" w:pos="709"/>
        </w:tabs>
        <w:spacing w:line="276" w:lineRule="auto"/>
        <w:ind w:firstLine="0"/>
        <w:rPr>
          <w:sz w:val="28"/>
          <w:szCs w:val="28"/>
        </w:rPr>
      </w:pPr>
      <w:r w:rsidRPr="00D6387C">
        <w:rPr>
          <w:sz w:val="28"/>
          <w:szCs w:val="28"/>
        </w:rPr>
        <w:tab/>
        <w:t xml:space="preserve">Все поставляемые материалы проходят входной контроль, осуществляемый представителями </w:t>
      </w:r>
      <w:r w:rsidR="00D243C7" w:rsidRPr="00D243C7">
        <w:rPr>
          <w:sz w:val="28"/>
          <w:szCs w:val="28"/>
        </w:rPr>
        <w:t>филиала ОАО «МРСК Центра</w:t>
      </w:r>
      <w:proofErr w:type="gramStart"/>
      <w:r w:rsidR="00D243C7" w:rsidRPr="00D243C7">
        <w:rPr>
          <w:sz w:val="28"/>
          <w:szCs w:val="28"/>
        </w:rPr>
        <w:t>»-</w:t>
      </w:r>
      <w:proofErr w:type="gramEnd"/>
      <w:r w:rsidR="00D243C7" w:rsidRPr="00D243C7">
        <w:rPr>
          <w:sz w:val="28"/>
          <w:szCs w:val="28"/>
        </w:rPr>
        <w:t xml:space="preserve">«Липецкэнерго»  </w:t>
      </w:r>
      <w:r w:rsidRPr="00D6387C">
        <w:rPr>
          <w:sz w:val="28"/>
          <w:szCs w:val="28"/>
        </w:rPr>
        <w:t xml:space="preserve"> и ответственными представителями Поставщика при получении оборудования на склад.</w:t>
      </w:r>
    </w:p>
    <w:p w:rsidR="00D20E3D" w:rsidRDefault="00B17989" w:rsidP="00D6387C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D6387C">
        <w:rPr>
          <w:sz w:val="28"/>
          <w:szCs w:val="28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75177D" w:rsidRDefault="0075177D" w:rsidP="00D6387C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B6536E" w:rsidRPr="00D6387C" w:rsidRDefault="00B6536E" w:rsidP="00D6387C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C11063" w:rsidRPr="00D6387C" w:rsidRDefault="00C11063" w:rsidP="00D6387C">
      <w:pPr>
        <w:pStyle w:val="ab"/>
        <w:tabs>
          <w:tab w:val="left" w:pos="709"/>
          <w:tab w:val="left" w:pos="1134"/>
        </w:tabs>
        <w:spacing w:line="276" w:lineRule="auto"/>
        <w:ind w:left="1069" w:hanging="360"/>
        <w:jc w:val="both"/>
        <w:rPr>
          <w:b/>
          <w:bCs/>
          <w:sz w:val="28"/>
          <w:szCs w:val="28"/>
        </w:rPr>
      </w:pPr>
      <w:r w:rsidRPr="00D6387C">
        <w:rPr>
          <w:b/>
          <w:bCs/>
          <w:sz w:val="28"/>
          <w:szCs w:val="28"/>
        </w:rPr>
        <w:t>1</w:t>
      </w:r>
      <w:r w:rsidR="00D20E3D" w:rsidRPr="00D6387C">
        <w:rPr>
          <w:b/>
          <w:bCs/>
          <w:sz w:val="28"/>
          <w:szCs w:val="28"/>
        </w:rPr>
        <w:t>1</w:t>
      </w:r>
      <w:r w:rsidRPr="00D6387C">
        <w:rPr>
          <w:b/>
          <w:bCs/>
          <w:sz w:val="28"/>
          <w:szCs w:val="28"/>
        </w:rPr>
        <w:t>. Стоимость и условия оплаты.</w:t>
      </w:r>
    </w:p>
    <w:p w:rsidR="0046414C" w:rsidRPr="00D6387C" w:rsidRDefault="0046414C" w:rsidP="00D6387C">
      <w:pPr>
        <w:spacing w:line="276" w:lineRule="auto"/>
        <w:ind w:firstLine="709"/>
        <w:jc w:val="both"/>
        <w:rPr>
          <w:sz w:val="28"/>
          <w:szCs w:val="28"/>
        </w:rPr>
      </w:pPr>
      <w:r w:rsidRPr="00D6387C">
        <w:rPr>
          <w:sz w:val="28"/>
          <w:szCs w:val="28"/>
        </w:rPr>
        <w:t>В стоимость должна быть включена доставка до склада Покупателя.</w:t>
      </w:r>
    </w:p>
    <w:p w:rsidR="00D20E3D" w:rsidRPr="00D6387C" w:rsidRDefault="00D20E3D" w:rsidP="00D6387C">
      <w:pPr>
        <w:spacing w:line="276" w:lineRule="auto"/>
        <w:jc w:val="both"/>
        <w:rPr>
          <w:color w:val="00B0F0"/>
          <w:sz w:val="28"/>
          <w:szCs w:val="28"/>
        </w:rPr>
      </w:pPr>
    </w:p>
    <w:p w:rsidR="00C11063" w:rsidRPr="00D6387C" w:rsidRDefault="00C11063" w:rsidP="00D6387C">
      <w:pPr>
        <w:spacing w:line="276" w:lineRule="auto"/>
        <w:jc w:val="both"/>
        <w:rPr>
          <w:color w:val="00B0F0"/>
          <w:sz w:val="28"/>
          <w:szCs w:val="28"/>
        </w:rPr>
      </w:pPr>
    </w:p>
    <w:p w:rsidR="00D20E3D" w:rsidRPr="00D6387C" w:rsidRDefault="00D20E3D" w:rsidP="00D6387C">
      <w:pPr>
        <w:spacing w:line="276" w:lineRule="auto"/>
        <w:jc w:val="both"/>
        <w:rPr>
          <w:color w:val="00B0F0"/>
          <w:sz w:val="28"/>
          <w:szCs w:val="28"/>
        </w:rPr>
      </w:pPr>
    </w:p>
    <w:p w:rsidR="00997AFC" w:rsidRPr="00F91D31" w:rsidRDefault="00997AFC" w:rsidP="00997AFC">
      <w:pPr>
        <w:rPr>
          <w:sz w:val="26"/>
          <w:szCs w:val="26"/>
        </w:rPr>
      </w:pPr>
    </w:p>
    <w:p w:rsidR="00997AFC" w:rsidRDefault="00997AFC" w:rsidP="00997AFC">
      <w:pPr>
        <w:rPr>
          <w:sz w:val="26"/>
          <w:szCs w:val="26"/>
        </w:rPr>
      </w:pPr>
      <w:r w:rsidRPr="00F91D31">
        <w:rPr>
          <w:sz w:val="26"/>
          <w:szCs w:val="26"/>
        </w:rPr>
        <w:t>Заместитель главного</w:t>
      </w:r>
    </w:p>
    <w:p w:rsidR="00997AFC" w:rsidRDefault="00997AFC" w:rsidP="00997AFC">
      <w:pPr>
        <w:rPr>
          <w:sz w:val="26"/>
          <w:szCs w:val="26"/>
        </w:rPr>
      </w:pPr>
      <w:r w:rsidRPr="00F91D31">
        <w:rPr>
          <w:sz w:val="26"/>
          <w:szCs w:val="26"/>
        </w:rPr>
        <w:t xml:space="preserve"> </w:t>
      </w:r>
      <w:proofErr w:type="gramStart"/>
      <w:r w:rsidRPr="00F91D31">
        <w:rPr>
          <w:sz w:val="26"/>
          <w:szCs w:val="26"/>
        </w:rPr>
        <w:t>инженера-начальник</w:t>
      </w:r>
      <w:proofErr w:type="gramEnd"/>
      <w:r>
        <w:rPr>
          <w:sz w:val="26"/>
          <w:szCs w:val="26"/>
        </w:rPr>
        <w:br/>
      </w:r>
      <w:r w:rsidRPr="00F91D31">
        <w:rPr>
          <w:sz w:val="26"/>
          <w:szCs w:val="26"/>
        </w:rPr>
        <w:t xml:space="preserve"> управления распределительных сетей</w:t>
      </w:r>
    </w:p>
    <w:p w:rsidR="00997AFC" w:rsidRDefault="00997AFC" w:rsidP="00997AFC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                                                       </w:t>
      </w:r>
      <w:r>
        <w:rPr>
          <w:sz w:val="26"/>
          <w:szCs w:val="26"/>
        </w:rPr>
        <w:t xml:space="preserve">/__________________/         </w:t>
      </w:r>
      <w:r>
        <w:rPr>
          <w:sz w:val="26"/>
          <w:szCs w:val="26"/>
          <w:u w:val="single"/>
        </w:rPr>
        <w:t>Русских С.Б.</w:t>
      </w:r>
      <w:r w:rsidRPr="00DD53C5">
        <w:rPr>
          <w:sz w:val="26"/>
          <w:szCs w:val="26"/>
        </w:rPr>
        <w:t xml:space="preserve">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97AFC" w:rsidRPr="000A6A37" w:rsidRDefault="00997AFC" w:rsidP="00997AFC">
      <w:pPr>
        <w:rPr>
          <w:color w:val="00B0F0"/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</w:t>
      </w:r>
    </w:p>
    <w:p w:rsidR="00B17989" w:rsidRPr="00D6387C" w:rsidRDefault="00B17989" w:rsidP="00D6387C">
      <w:pPr>
        <w:tabs>
          <w:tab w:val="left" w:pos="993"/>
        </w:tabs>
        <w:spacing w:line="276" w:lineRule="auto"/>
        <w:jc w:val="both"/>
        <w:rPr>
          <w:b/>
          <w:sz w:val="28"/>
          <w:szCs w:val="28"/>
        </w:rPr>
      </w:pPr>
    </w:p>
    <w:sectPr w:rsidR="00B17989" w:rsidRPr="00D6387C" w:rsidSect="00D243C7">
      <w:pgSz w:w="11906" w:h="16838" w:code="9"/>
      <w:pgMar w:top="709" w:right="849" w:bottom="567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E738A"/>
    <w:multiLevelType w:val="hybridMultilevel"/>
    <w:tmpl w:val="68AC092C"/>
    <w:lvl w:ilvl="0" w:tplc="CC50BF8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B926D4A"/>
    <w:multiLevelType w:val="hybridMultilevel"/>
    <w:tmpl w:val="1D9C30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071E85"/>
    <w:multiLevelType w:val="hybridMultilevel"/>
    <w:tmpl w:val="9A94C7AC"/>
    <w:lvl w:ilvl="0" w:tplc="C8A60F4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6B4C22"/>
    <w:multiLevelType w:val="hybridMultilevel"/>
    <w:tmpl w:val="08C6F6E4"/>
    <w:lvl w:ilvl="0" w:tplc="70F03914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454237"/>
    <w:multiLevelType w:val="hybridMultilevel"/>
    <w:tmpl w:val="58B46E64"/>
    <w:lvl w:ilvl="0" w:tplc="B726C1E0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FD61A6"/>
    <w:multiLevelType w:val="hybridMultilevel"/>
    <w:tmpl w:val="2BE093D4"/>
    <w:lvl w:ilvl="0" w:tplc="CE10D036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0BF2AE5"/>
    <w:multiLevelType w:val="multilevel"/>
    <w:tmpl w:val="927AC2E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1800"/>
      </w:pPr>
      <w:rPr>
        <w:rFonts w:hint="default"/>
      </w:rPr>
    </w:lvl>
  </w:abstractNum>
  <w:abstractNum w:abstractNumId="21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79947F41"/>
    <w:multiLevelType w:val="hybridMultilevel"/>
    <w:tmpl w:val="C29A1F96"/>
    <w:lvl w:ilvl="0" w:tplc="E50A5C2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2"/>
  </w:num>
  <w:num w:numId="2">
    <w:abstractNumId w:val="5"/>
  </w:num>
  <w:num w:numId="3">
    <w:abstractNumId w:val="21"/>
  </w:num>
  <w:num w:numId="4">
    <w:abstractNumId w:val="18"/>
  </w:num>
  <w:num w:numId="5">
    <w:abstractNumId w:val="11"/>
  </w:num>
  <w:num w:numId="6">
    <w:abstractNumId w:val="2"/>
  </w:num>
  <w:num w:numId="7">
    <w:abstractNumId w:val="14"/>
  </w:num>
  <w:num w:numId="8">
    <w:abstractNumId w:val="1"/>
  </w:num>
  <w:num w:numId="9">
    <w:abstractNumId w:val="7"/>
  </w:num>
  <w:num w:numId="10">
    <w:abstractNumId w:val="17"/>
  </w:num>
  <w:num w:numId="11">
    <w:abstractNumId w:val="16"/>
  </w:num>
  <w:num w:numId="12">
    <w:abstractNumId w:val="9"/>
  </w:num>
  <w:num w:numId="13">
    <w:abstractNumId w:val="4"/>
  </w:num>
  <w:num w:numId="14">
    <w:abstractNumId w:val="8"/>
  </w:num>
  <w:num w:numId="15">
    <w:abstractNumId w:val="10"/>
  </w:num>
  <w:num w:numId="16">
    <w:abstractNumId w:val="15"/>
  </w:num>
  <w:num w:numId="17">
    <w:abstractNumId w:val="19"/>
  </w:num>
  <w:num w:numId="18">
    <w:abstractNumId w:val="6"/>
  </w:num>
  <w:num w:numId="19">
    <w:abstractNumId w:val="23"/>
  </w:num>
  <w:num w:numId="20">
    <w:abstractNumId w:val="3"/>
  </w:num>
  <w:num w:numId="21">
    <w:abstractNumId w:val="20"/>
  </w:num>
  <w:num w:numId="22">
    <w:abstractNumId w:val="12"/>
  </w:num>
  <w:num w:numId="23">
    <w:abstractNumId w:val="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3F1CF2"/>
    <w:rsid w:val="000163B7"/>
    <w:rsid w:val="00022E43"/>
    <w:rsid w:val="00023C3D"/>
    <w:rsid w:val="00023D8A"/>
    <w:rsid w:val="000253B6"/>
    <w:rsid w:val="00026114"/>
    <w:rsid w:val="00030EFA"/>
    <w:rsid w:val="00050331"/>
    <w:rsid w:val="00051D9D"/>
    <w:rsid w:val="00053A03"/>
    <w:rsid w:val="000546AF"/>
    <w:rsid w:val="00067882"/>
    <w:rsid w:val="000710D3"/>
    <w:rsid w:val="000713FB"/>
    <w:rsid w:val="0007400F"/>
    <w:rsid w:val="000758E3"/>
    <w:rsid w:val="00080A34"/>
    <w:rsid w:val="00080CA5"/>
    <w:rsid w:val="00085845"/>
    <w:rsid w:val="000945B5"/>
    <w:rsid w:val="00097B76"/>
    <w:rsid w:val="000A0D0C"/>
    <w:rsid w:val="000A0D23"/>
    <w:rsid w:val="000B3699"/>
    <w:rsid w:val="000B524A"/>
    <w:rsid w:val="000C2087"/>
    <w:rsid w:val="000C291C"/>
    <w:rsid w:val="000D01DB"/>
    <w:rsid w:val="000D059B"/>
    <w:rsid w:val="000D6678"/>
    <w:rsid w:val="00114956"/>
    <w:rsid w:val="0011765F"/>
    <w:rsid w:val="00126B91"/>
    <w:rsid w:val="00131C0F"/>
    <w:rsid w:val="00144BF4"/>
    <w:rsid w:val="00145E94"/>
    <w:rsid w:val="00146487"/>
    <w:rsid w:val="001475BD"/>
    <w:rsid w:val="00151825"/>
    <w:rsid w:val="00154978"/>
    <w:rsid w:val="00156322"/>
    <w:rsid w:val="00163E0C"/>
    <w:rsid w:val="001667F3"/>
    <w:rsid w:val="00166D94"/>
    <w:rsid w:val="00170ED6"/>
    <w:rsid w:val="00175129"/>
    <w:rsid w:val="00176164"/>
    <w:rsid w:val="00176C76"/>
    <w:rsid w:val="001828F7"/>
    <w:rsid w:val="0018667A"/>
    <w:rsid w:val="001916B2"/>
    <w:rsid w:val="00196D62"/>
    <w:rsid w:val="00196F6C"/>
    <w:rsid w:val="001A2BDB"/>
    <w:rsid w:val="001A4DEE"/>
    <w:rsid w:val="001C10D2"/>
    <w:rsid w:val="001C11E6"/>
    <w:rsid w:val="001E0D9A"/>
    <w:rsid w:val="001E4C92"/>
    <w:rsid w:val="001E746E"/>
    <w:rsid w:val="001E78DB"/>
    <w:rsid w:val="001F7070"/>
    <w:rsid w:val="002024FE"/>
    <w:rsid w:val="00211140"/>
    <w:rsid w:val="00215B72"/>
    <w:rsid w:val="0021634C"/>
    <w:rsid w:val="00217AD3"/>
    <w:rsid w:val="00222778"/>
    <w:rsid w:val="00222E91"/>
    <w:rsid w:val="0022641E"/>
    <w:rsid w:val="00232B23"/>
    <w:rsid w:val="0024159D"/>
    <w:rsid w:val="00241DDF"/>
    <w:rsid w:val="00252AB5"/>
    <w:rsid w:val="00253338"/>
    <w:rsid w:val="00255986"/>
    <w:rsid w:val="00257453"/>
    <w:rsid w:val="00257C03"/>
    <w:rsid w:val="002816D8"/>
    <w:rsid w:val="00285F54"/>
    <w:rsid w:val="0029191D"/>
    <w:rsid w:val="002A4898"/>
    <w:rsid w:val="002B2499"/>
    <w:rsid w:val="002B5291"/>
    <w:rsid w:val="002B58AA"/>
    <w:rsid w:val="002C1A91"/>
    <w:rsid w:val="002C413E"/>
    <w:rsid w:val="002C47DB"/>
    <w:rsid w:val="002C60EE"/>
    <w:rsid w:val="002D49F8"/>
    <w:rsid w:val="002D5BAD"/>
    <w:rsid w:val="002E3818"/>
    <w:rsid w:val="002E417C"/>
    <w:rsid w:val="002F0192"/>
    <w:rsid w:val="003016E1"/>
    <w:rsid w:val="00303706"/>
    <w:rsid w:val="003062CB"/>
    <w:rsid w:val="00313765"/>
    <w:rsid w:val="00323558"/>
    <w:rsid w:val="003303CB"/>
    <w:rsid w:val="003324D2"/>
    <w:rsid w:val="0034069F"/>
    <w:rsid w:val="003447DE"/>
    <w:rsid w:val="00352559"/>
    <w:rsid w:val="00360AA4"/>
    <w:rsid w:val="00362F94"/>
    <w:rsid w:val="00370120"/>
    <w:rsid w:val="0037119E"/>
    <w:rsid w:val="00377AD4"/>
    <w:rsid w:val="00380642"/>
    <w:rsid w:val="00387ADE"/>
    <w:rsid w:val="00391190"/>
    <w:rsid w:val="003948F6"/>
    <w:rsid w:val="00395AC3"/>
    <w:rsid w:val="00397F2A"/>
    <w:rsid w:val="003A15CB"/>
    <w:rsid w:val="003A3F39"/>
    <w:rsid w:val="003A6839"/>
    <w:rsid w:val="003A72F4"/>
    <w:rsid w:val="003B0FFC"/>
    <w:rsid w:val="003B4812"/>
    <w:rsid w:val="003C3816"/>
    <w:rsid w:val="003D32D8"/>
    <w:rsid w:val="003D4C9B"/>
    <w:rsid w:val="003D65B3"/>
    <w:rsid w:val="003D704C"/>
    <w:rsid w:val="003E0B49"/>
    <w:rsid w:val="003E488C"/>
    <w:rsid w:val="003F1CF2"/>
    <w:rsid w:val="003F3689"/>
    <w:rsid w:val="00403FB1"/>
    <w:rsid w:val="00412423"/>
    <w:rsid w:val="00416C8B"/>
    <w:rsid w:val="00421CC5"/>
    <w:rsid w:val="0042550F"/>
    <w:rsid w:val="0042576C"/>
    <w:rsid w:val="00425788"/>
    <w:rsid w:val="00426DB5"/>
    <w:rsid w:val="00430C8E"/>
    <w:rsid w:val="00431DCB"/>
    <w:rsid w:val="0043625A"/>
    <w:rsid w:val="0043719B"/>
    <w:rsid w:val="004410FF"/>
    <w:rsid w:val="004459CF"/>
    <w:rsid w:val="0046414C"/>
    <w:rsid w:val="00473907"/>
    <w:rsid w:val="004806CA"/>
    <w:rsid w:val="004809FA"/>
    <w:rsid w:val="00480FDD"/>
    <w:rsid w:val="00484A6D"/>
    <w:rsid w:val="00485C09"/>
    <w:rsid w:val="0048772D"/>
    <w:rsid w:val="00497C3D"/>
    <w:rsid w:val="004A1E56"/>
    <w:rsid w:val="004B07C8"/>
    <w:rsid w:val="004B5C74"/>
    <w:rsid w:val="004C0092"/>
    <w:rsid w:val="004C1992"/>
    <w:rsid w:val="004C26DC"/>
    <w:rsid w:val="004C6C21"/>
    <w:rsid w:val="004D3E0E"/>
    <w:rsid w:val="004D542E"/>
    <w:rsid w:val="004D6F2F"/>
    <w:rsid w:val="004E0157"/>
    <w:rsid w:val="004E056F"/>
    <w:rsid w:val="004E2DB6"/>
    <w:rsid w:val="004E5167"/>
    <w:rsid w:val="004F0D63"/>
    <w:rsid w:val="004F3DFA"/>
    <w:rsid w:val="004F4881"/>
    <w:rsid w:val="005067CC"/>
    <w:rsid w:val="00507FDB"/>
    <w:rsid w:val="00510AC3"/>
    <w:rsid w:val="00515BAE"/>
    <w:rsid w:val="00520531"/>
    <w:rsid w:val="005232F7"/>
    <w:rsid w:val="005249D3"/>
    <w:rsid w:val="00542569"/>
    <w:rsid w:val="00546779"/>
    <w:rsid w:val="00547EFD"/>
    <w:rsid w:val="00551229"/>
    <w:rsid w:val="005515BC"/>
    <w:rsid w:val="00560149"/>
    <w:rsid w:val="005601DA"/>
    <w:rsid w:val="005707A9"/>
    <w:rsid w:val="00583AD2"/>
    <w:rsid w:val="00586CCB"/>
    <w:rsid w:val="005877AF"/>
    <w:rsid w:val="00591CB4"/>
    <w:rsid w:val="00596573"/>
    <w:rsid w:val="005A4A49"/>
    <w:rsid w:val="005A4DF7"/>
    <w:rsid w:val="005A70AC"/>
    <w:rsid w:val="005B0B4E"/>
    <w:rsid w:val="005C08A0"/>
    <w:rsid w:val="005C4AAF"/>
    <w:rsid w:val="005E43F8"/>
    <w:rsid w:val="005F1ABE"/>
    <w:rsid w:val="005F4747"/>
    <w:rsid w:val="005F5D16"/>
    <w:rsid w:val="005F616E"/>
    <w:rsid w:val="005F7997"/>
    <w:rsid w:val="0060662E"/>
    <w:rsid w:val="00610C8D"/>
    <w:rsid w:val="00611833"/>
    <w:rsid w:val="00612EA6"/>
    <w:rsid w:val="00620054"/>
    <w:rsid w:val="006204A9"/>
    <w:rsid w:val="00643DE5"/>
    <w:rsid w:val="006440BF"/>
    <w:rsid w:val="00645E6D"/>
    <w:rsid w:val="00654E60"/>
    <w:rsid w:val="00664A33"/>
    <w:rsid w:val="006670A5"/>
    <w:rsid w:val="00667669"/>
    <w:rsid w:val="0067422A"/>
    <w:rsid w:val="00684909"/>
    <w:rsid w:val="00684ED5"/>
    <w:rsid w:val="00691119"/>
    <w:rsid w:val="00692A10"/>
    <w:rsid w:val="00696889"/>
    <w:rsid w:val="006A1CFD"/>
    <w:rsid w:val="006A6BDF"/>
    <w:rsid w:val="006A74B4"/>
    <w:rsid w:val="006B4686"/>
    <w:rsid w:val="006B51CE"/>
    <w:rsid w:val="006C03EC"/>
    <w:rsid w:val="006C1032"/>
    <w:rsid w:val="006D08F3"/>
    <w:rsid w:val="006D3171"/>
    <w:rsid w:val="006D5B71"/>
    <w:rsid w:val="006E4D69"/>
    <w:rsid w:val="006F0F0B"/>
    <w:rsid w:val="006F7A34"/>
    <w:rsid w:val="0070126A"/>
    <w:rsid w:val="00710E1C"/>
    <w:rsid w:val="00714394"/>
    <w:rsid w:val="0071616B"/>
    <w:rsid w:val="00717171"/>
    <w:rsid w:val="00717AA5"/>
    <w:rsid w:val="00717B96"/>
    <w:rsid w:val="0072394E"/>
    <w:rsid w:val="0072765B"/>
    <w:rsid w:val="007331ED"/>
    <w:rsid w:val="00734E8A"/>
    <w:rsid w:val="00740B7B"/>
    <w:rsid w:val="00744728"/>
    <w:rsid w:val="0075177D"/>
    <w:rsid w:val="00756589"/>
    <w:rsid w:val="00757A6B"/>
    <w:rsid w:val="00763EF8"/>
    <w:rsid w:val="0076453E"/>
    <w:rsid w:val="007768BD"/>
    <w:rsid w:val="00782DC3"/>
    <w:rsid w:val="00783E38"/>
    <w:rsid w:val="0078488A"/>
    <w:rsid w:val="00785302"/>
    <w:rsid w:val="00785D3A"/>
    <w:rsid w:val="00791634"/>
    <w:rsid w:val="00792B14"/>
    <w:rsid w:val="00792C66"/>
    <w:rsid w:val="00794245"/>
    <w:rsid w:val="007A064E"/>
    <w:rsid w:val="007B637C"/>
    <w:rsid w:val="007B7527"/>
    <w:rsid w:val="007C2D5B"/>
    <w:rsid w:val="007C45BD"/>
    <w:rsid w:val="007C50DB"/>
    <w:rsid w:val="007D2799"/>
    <w:rsid w:val="007E5177"/>
    <w:rsid w:val="007F2B33"/>
    <w:rsid w:val="008026A0"/>
    <w:rsid w:val="00802CF1"/>
    <w:rsid w:val="00810238"/>
    <w:rsid w:val="00811E92"/>
    <w:rsid w:val="00812378"/>
    <w:rsid w:val="00812FB7"/>
    <w:rsid w:val="008170F4"/>
    <w:rsid w:val="008277BE"/>
    <w:rsid w:val="00830C80"/>
    <w:rsid w:val="00830F43"/>
    <w:rsid w:val="0083336F"/>
    <w:rsid w:val="00835EB0"/>
    <w:rsid w:val="008361A9"/>
    <w:rsid w:val="00852F06"/>
    <w:rsid w:val="008543F3"/>
    <w:rsid w:val="00854D19"/>
    <w:rsid w:val="00866BF1"/>
    <w:rsid w:val="0086786E"/>
    <w:rsid w:val="00881840"/>
    <w:rsid w:val="00890785"/>
    <w:rsid w:val="008912E1"/>
    <w:rsid w:val="008B0F9E"/>
    <w:rsid w:val="008B7C1F"/>
    <w:rsid w:val="008C0EE1"/>
    <w:rsid w:val="008C45C6"/>
    <w:rsid w:val="008C5E80"/>
    <w:rsid w:val="008D5011"/>
    <w:rsid w:val="008D7489"/>
    <w:rsid w:val="008F0E34"/>
    <w:rsid w:val="008F1647"/>
    <w:rsid w:val="008F35AB"/>
    <w:rsid w:val="009011E5"/>
    <w:rsid w:val="00911F95"/>
    <w:rsid w:val="009174C1"/>
    <w:rsid w:val="00926776"/>
    <w:rsid w:val="009376AF"/>
    <w:rsid w:val="00950182"/>
    <w:rsid w:val="0095560D"/>
    <w:rsid w:val="00961F93"/>
    <w:rsid w:val="00963692"/>
    <w:rsid w:val="00963BB6"/>
    <w:rsid w:val="00963D39"/>
    <w:rsid w:val="00965D2B"/>
    <w:rsid w:val="00976EC9"/>
    <w:rsid w:val="00976F76"/>
    <w:rsid w:val="00997AFC"/>
    <w:rsid w:val="009B30EE"/>
    <w:rsid w:val="009B31AF"/>
    <w:rsid w:val="009B6744"/>
    <w:rsid w:val="009B6ABE"/>
    <w:rsid w:val="009C1FF4"/>
    <w:rsid w:val="009D00A6"/>
    <w:rsid w:val="009D552E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06822"/>
    <w:rsid w:val="00A11ED2"/>
    <w:rsid w:val="00A14B94"/>
    <w:rsid w:val="00A14BF4"/>
    <w:rsid w:val="00A166FC"/>
    <w:rsid w:val="00A351EE"/>
    <w:rsid w:val="00A37DDD"/>
    <w:rsid w:val="00A43E75"/>
    <w:rsid w:val="00A53BA0"/>
    <w:rsid w:val="00A54909"/>
    <w:rsid w:val="00A5759D"/>
    <w:rsid w:val="00A60DB4"/>
    <w:rsid w:val="00A65417"/>
    <w:rsid w:val="00A71D4C"/>
    <w:rsid w:val="00A72EFF"/>
    <w:rsid w:val="00A737F0"/>
    <w:rsid w:val="00A95E6F"/>
    <w:rsid w:val="00A96C9B"/>
    <w:rsid w:val="00A96D61"/>
    <w:rsid w:val="00A971D4"/>
    <w:rsid w:val="00A97B09"/>
    <w:rsid w:val="00AA161C"/>
    <w:rsid w:val="00AA4F4B"/>
    <w:rsid w:val="00AA5719"/>
    <w:rsid w:val="00AC56DB"/>
    <w:rsid w:val="00AC6315"/>
    <w:rsid w:val="00AD1F6B"/>
    <w:rsid w:val="00AE3B77"/>
    <w:rsid w:val="00AE583F"/>
    <w:rsid w:val="00AF2950"/>
    <w:rsid w:val="00AF659A"/>
    <w:rsid w:val="00B010E6"/>
    <w:rsid w:val="00B01CBD"/>
    <w:rsid w:val="00B037A4"/>
    <w:rsid w:val="00B05C1E"/>
    <w:rsid w:val="00B06A3F"/>
    <w:rsid w:val="00B06C4E"/>
    <w:rsid w:val="00B103B6"/>
    <w:rsid w:val="00B11915"/>
    <w:rsid w:val="00B17989"/>
    <w:rsid w:val="00B24AB0"/>
    <w:rsid w:val="00B33065"/>
    <w:rsid w:val="00B35A81"/>
    <w:rsid w:val="00B5141D"/>
    <w:rsid w:val="00B5158F"/>
    <w:rsid w:val="00B51F2E"/>
    <w:rsid w:val="00B5295B"/>
    <w:rsid w:val="00B54369"/>
    <w:rsid w:val="00B6536E"/>
    <w:rsid w:val="00B657D5"/>
    <w:rsid w:val="00B70015"/>
    <w:rsid w:val="00B7096D"/>
    <w:rsid w:val="00B715E5"/>
    <w:rsid w:val="00B71BA7"/>
    <w:rsid w:val="00B74481"/>
    <w:rsid w:val="00B7448D"/>
    <w:rsid w:val="00B82ACD"/>
    <w:rsid w:val="00B84F73"/>
    <w:rsid w:val="00B90E89"/>
    <w:rsid w:val="00B955FB"/>
    <w:rsid w:val="00B95FAA"/>
    <w:rsid w:val="00B963CD"/>
    <w:rsid w:val="00BA594B"/>
    <w:rsid w:val="00BB2DEC"/>
    <w:rsid w:val="00BB7947"/>
    <w:rsid w:val="00BC4262"/>
    <w:rsid w:val="00BC5F5C"/>
    <w:rsid w:val="00BD363F"/>
    <w:rsid w:val="00BD6E27"/>
    <w:rsid w:val="00BE177B"/>
    <w:rsid w:val="00BE661D"/>
    <w:rsid w:val="00BF1DDC"/>
    <w:rsid w:val="00BF216A"/>
    <w:rsid w:val="00C04E48"/>
    <w:rsid w:val="00C11063"/>
    <w:rsid w:val="00C17CAC"/>
    <w:rsid w:val="00C26A62"/>
    <w:rsid w:val="00C34B57"/>
    <w:rsid w:val="00C35ECB"/>
    <w:rsid w:val="00C40DE6"/>
    <w:rsid w:val="00C427A0"/>
    <w:rsid w:val="00C42954"/>
    <w:rsid w:val="00C43B51"/>
    <w:rsid w:val="00C50B72"/>
    <w:rsid w:val="00C5612C"/>
    <w:rsid w:val="00C56B4A"/>
    <w:rsid w:val="00C600BE"/>
    <w:rsid w:val="00C63BC4"/>
    <w:rsid w:val="00C81837"/>
    <w:rsid w:val="00C828DC"/>
    <w:rsid w:val="00C849B4"/>
    <w:rsid w:val="00C9305B"/>
    <w:rsid w:val="00C97B3B"/>
    <w:rsid w:val="00CA06D1"/>
    <w:rsid w:val="00CA2749"/>
    <w:rsid w:val="00CA37B2"/>
    <w:rsid w:val="00CB0875"/>
    <w:rsid w:val="00CC1ABB"/>
    <w:rsid w:val="00CC24D9"/>
    <w:rsid w:val="00CC5C2B"/>
    <w:rsid w:val="00CD21BD"/>
    <w:rsid w:val="00CD7B3E"/>
    <w:rsid w:val="00CE2D19"/>
    <w:rsid w:val="00CE32EC"/>
    <w:rsid w:val="00CE62B6"/>
    <w:rsid w:val="00CF0AA5"/>
    <w:rsid w:val="00CF400C"/>
    <w:rsid w:val="00CF7095"/>
    <w:rsid w:val="00D00D99"/>
    <w:rsid w:val="00D05ED3"/>
    <w:rsid w:val="00D072FF"/>
    <w:rsid w:val="00D13756"/>
    <w:rsid w:val="00D16D3E"/>
    <w:rsid w:val="00D208B2"/>
    <w:rsid w:val="00D20E3D"/>
    <w:rsid w:val="00D22A9C"/>
    <w:rsid w:val="00D23132"/>
    <w:rsid w:val="00D243C7"/>
    <w:rsid w:val="00D2641E"/>
    <w:rsid w:val="00D27ED9"/>
    <w:rsid w:val="00D31AF5"/>
    <w:rsid w:val="00D37C52"/>
    <w:rsid w:val="00D37EDE"/>
    <w:rsid w:val="00D40EA6"/>
    <w:rsid w:val="00D474F7"/>
    <w:rsid w:val="00D5543A"/>
    <w:rsid w:val="00D577C1"/>
    <w:rsid w:val="00D622C3"/>
    <w:rsid w:val="00D6387C"/>
    <w:rsid w:val="00D7556C"/>
    <w:rsid w:val="00D77C21"/>
    <w:rsid w:val="00D80DC9"/>
    <w:rsid w:val="00D815A4"/>
    <w:rsid w:val="00D84542"/>
    <w:rsid w:val="00DA1A0D"/>
    <w:rsid w:val="00DA4837"/>
    <w:rsid w:val="00DB0C5A"/>
    <w:rsid w:val="00DB28E7"/>
    <w:rsid w:val="00DB363B"/>
    <w:rsid w:val="00DC2AC5"/>
    <w:rsid w:val="00DC529B"/>
    <w:rsid w:val="00DD59E2"/>
    <w:rsid w:val="00DE1837"/>
    <w:rsid w:val="00DF07F7"/>
    <w:rsid w:val="00DF4D00"/>
    <w:rsid w:val="00DF6525"/>
    <w:rsid w:val="00E03143"/>
    <w:rsid w:val="00E05CE2"/>
    <w:rsid w:val="00E31322"/>
    <w:rsid w:val="00E320AD"/>
    <w:rsid w:val="00E34D6F"/>
    <w:rsid w:val="00E34E5E"/>
    <w:rsid w:val="00E361F6"/>
    <w:rsid w:val="00E36DDB"/>
    <w:rsid w:val="00E42BC3"/>
    <w:rsid w:val="00E44075"/>
    <w:rsid w:val="00E461DC"/>
    <w:rsid w:val="00E47282"/>
    <w:rsid w:val="00E47864"/>
    <w:rsid w:val="00E50EC1"/>
    <w:rsid w:val="00E52DA8"/>
    <w:rsid w:val="00E65D9F"/>
    <w:rsid w:val="00E67C83"/>
    <w:rsid w:val="00E77C4C"/>
    <w:rsid w:val="00E9177D"/>
    <w:rsid w:val="00E92F26"/>
    <w:rsid w:val="00E93E83"/>
    <w:rsid w:val="00E9588C"/>
    <w:rsid w:val="00EA0A3B"/>
    <w:rsid w:val="00EA1E8C"/>
    <w:rsid w:val="00EA2475"/>
    <w:rsid w:val="00EA50CF"/>
    <w:rsid w:val="00EA55E4"/>
    <w:rsid w:val="00EB2BCC"/>
    <w:rsid w:val="00EB6E26"/>
    <w:rsid w:val="00ED1C01"/>
    <w:rsid w:val="00ED6C71"/>
    <w:rsid w:val="00EE48BA"/>
    <w:rsid w:val="00EE747C"/>
    <w:rsid w:val="00EF0965"/>
    <w:rsid w:val="00EF0E64"/>
    <w:rsid w:val="00F00167"/>
    <w:rsid w:val="00F03608"/>
    <w:rsid w:val="00F153EE"/>
    <w:rsid w:val="00F20DA4"/>
    <w:rsid w:val="00F35458"/>
    <w:rsid w:val="00F3549C"/>
    <w:rsid w:val="00F360AF"/>
    <w:rsid w:val="00F360F2"/>
    <w:rsid w:val="00F36384"/>
    <w:rsid w:val="00F418EC"/>
    <w:rsid w:val="00F42A46"/>
    <w:rsid w:val="00F45525"/>
    <w:rsid w:val="00F466C6"/>
    <w:rsid w:val="00F55F4F"/>
    <w:rsid w:val="00F606BF"/>
    <w:rsid w:val="00F65990"/>
    <w:rsid w:val="00F75BAA"/>
    <w:rsid w:val="00F77298"/>
    <w:rsid w:val="00F8215A"/>
    <w:rsid w:val="00F82A44"/>
    <w:rsid w:val="00F84AAA"/>
    <w:rsid w:val="00F85C51"/>
    <w:rsid w:val="00F9015C"/>
    <w:rsid w:val="00F92B6F"/>
    <w:rsid w:val="00F95D94"/>
    <w:rsid w:val="00F96AE3"/>
    <w:rsid w:val="00FA51DA"/>
    <w:rsid w:val="00FB2361"/>
    <w:rsid w:val="00FC0012"/>
    <w:rsid w:val="00FC6FBD"/>
    <w:rsid w:val="00FD05B2"/>
    <w:rsid w:val="00FD3A10"/>
    <w:rsid w:val="00FE1122"/>
    <w:rsid w:val="00FE425E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1828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6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6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FDB36B-07E3-4A63-9C67-E62A942D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Фефелов Владислав Николаевич</cp:lastModifiedBy>
  <cp:revision>43</cp:revision>
  <cp:lastPrinted>2013-12-02T10:45:00Z</cp:lastPrinted>
  <dcterms:created xsi:type="dcterms:W3CDTF">2010-10-12T07:35:00Z</dcterms:created>
  <dcterms:modified xsi:type="dcterms:W3CDTF">2013-12-02T10:48:00Z</dcterms:modified>
</cp:coreProperties>
</file>