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bookmarkStart w:id="0" w:name="_GoBack"/>
      <w:bookmarkEnd w:id="0"/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>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proofErr w:type="spellStart"/>
      <w:r w:rsidR="001E264A">
        <w:t>тоимость</w:t>
      </w:r>
      <w:proofErr w:type="spellEnd"/>
      <w:r w:rsidR="001E264A">
        <w:t xml:space="preserve">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</w:t>
      </w:r>
      <w:proofErr w:type="gramStart"/>
      <w:r w:rsidR="006B4EC8" w:rsidRPr="008C61F3">
        <w:rPr>
          <w:snapToGrid w:val="0"/>
        </w:rPr>
        <w:t>1 к Договору)</w:t>
      </w:r>
      <w:r w:rsidRPr="008C61F3">
        <w:t>, страховые взносы, налоги,</w:t>
      </w:r>
      <w:proofErr w:type="gramEnd"/>
      <w:r w:rsidRPr="008C61F3">
        <w:t xml:space="preserve">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>.</w:t>
      </w:r>
      <w:proofErr w:type="gramStart"/>
      <w:r w:rsidR="00057F3E" w:rsidRPr="008C61F3">
        <w:t xml:space="preserve"> </w:t>
      </w:r>
      <w:r w:rsidR="00D419AD" w:rsidRPr="008C61F3">
        <w:t>,</w:t>
      </w:r>
      <w:proofErr w:type="gramEnd"/>
      <w:r w:rsidR="00D419AD" w:rsidRPr="008C61F3">
        <w:t xml:space="preserve">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</w:t>
      </w:r>
      <w:r w:rsidR="00ED52F1">
        <w:rPr>
          <w:sz w:val="24"/>
          <w:szCs w:val="24"/>
        </w:rPr>
        <w:lastRenderedPageBreak/>
        <w:t xml:space="preserve">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</w:t>
      </w:r>
      <w:r w:rsidRPr="000B611A">
        <w:rPr>
          <w:sz w:val="24"/>
          <w:szCs w:val="24"/>
        </w:rPr>
        <w:lastRenderedPageBreak/>
        <w:t>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 xml:space="preserve">В случае если по договору предусмотрена предоплата за товар, Поставщик обязан заключить договор страхования рисков и ответственности при доставке товара. </w:t>
      </w:r>
      <w:proofErr w:type="spellStart"/>
      <w:r w:rsidR="00057F3E">
        <w:t>Выгодопреобретателем</w:t>
      </w:r>
      <w:proofErr w:type="spellEnd"/>
      <w:r w:rsidR="00057F3E">
        <w:t xml:space="preserve">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</w:t>
      </w:r>
      <w:r w:rsidRPr="000B611A">
        <w:rPr>
          <w:sz w:val="24"/>
          <w:szCs w:val="24"/>
        </w:rPr>
        <w:lastRenderedPageBreak/>
        <w:t>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lastRenderedPageBreak/>
        <w:t>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3455F4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</w:t>
      </w:r>
      <w:r w:rsidR="006143EE" w:rsidRPr="006143EE">
        <w:t xml:space="preserve">подписания Сторонами товарной накладной и </w:t>
      </w:r>
      <w:r w:rsidRPr="006143EE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</w:t>
      </w:r>
      <w:r w:rsidR="006143EE">
        <w:t>2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</w:pPr>
      <w:r w:rsidRPr="008C61F3">
        <w:t>9.2.</w:t>
      </w:r>
      <w:r w:rsidR="006143EE">
        <w:t>3</w:t>
      </w:r>
      <w:r w:rsidRPr="008C61F3">
        <w:t>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</w:t>
      </w:r>
      <w:r w:rsidR="007F0C9F" w:rsidRPr="008C61F3">
        <w:lastRenderedPageBreak/>
        <w:t xml:space="preserve">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t>, 9.2.1-9.2.4</w:t>
      </w:r>
      <w:r w:rsidRPr="008C61F3">
        <w:t xml:space="preserve"> настоящего Договора, Покупатель вправе </w:t>
      </w:r>
      <w:r w:rsidR="00492AEB" w:rsidRPr="008C61F3">
        <w:t xml:space="preserve"> не производить </w:t>
      </w:r>
      <w:r w:rsidRPr="008C61F3">
        <w:t xml:space="preserve"> оплату Товара до </w:t>
      </w:r>
      <w:r w:rsidR="00492AEB" w:rsidRPr="008C61F3">
        <w:t xml:space="preserve">их </w:t>
      </w:r>
      <w:r w:rsidRPr="008C61F3">
        <w:t xml:space="preserve">получения от Поставщика </w:t>
      </w:r>
      <w:r w:rsidR="00492AEB" w:rsidRPr="008C61F3">
        <w:t xml:space="preserve"> </w:t>
      </w:r>
      <w:r w:rsidRPr="008C61F3">
        <w:t xml:space="preserve">Поставщик не вправе требовать </w:t>
      </w:r>
      <w:r w:rsidR="00492AEB" w:rsidRPr="008C61F3"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t xml:space="preserve"> нарушение сроков</w:t>
      </w:r>
      <w:r w:rsidRPr="008C61F3">
        <w:t xml:space="preserve"> оплаты</w:t>
      </w:r>
      <w:r w:rsidR="00492AEB" w:rsidRPr="008C61F3">
        <w:t xml:space="preserve"> Товара</w:t>
      </w:r>
      <w:r w:rsidRPr="008C61F3">
        <w:t xml:space="preserve">, </w:t>
      </w:r>
      <w:r w:rsidR="00492AEB" w:rsidRPr="008C61F3">
        <w:t xml:space="preserve">когда это </w:t>
      </w:r>
      <w:r w:rsidRPr="008C61F3">
        <w:t>вызван</w:t>
      </w:r>
      <w:r w:rsidR="00492AEB" w:rsidRPr="008C61F3"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t>й</w:t>
      </w:r>
      <w:r w:rsidR="007F0C9F" w:rsidRPr="008C61F3">
        <w:t xml:space="preserve"> </w:t>
      </w:r>
      <w:r w:rsidR="002F3667" w:rsidRPr="008C61F3"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lastRenderedPageBreak/>
        <w:t xml:space="preserve">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lastRenderedPageBreak/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Default="00826579" w:rsidP="001150C7">
      <w:pPr>
        <w:spacing w:line="264" w:lineRule="auto"/>
        <w:jc w:val="both"/>
        <w:rPr>
          <w:rStyle w:val="af4"/>
          <w:b w:val="0"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>
        <w:t xml:space="preserve">         10.9</w:t>
      </w:r>
      <w:r w:rsidRPr="0066634F">
        <w:t>. Поставщик подтверждает и гарантирует, что при предоставлении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66634F">
        <w:t xml:space="preserve">            </w:t>
      </w:r>
      <w:proofErr w:type="gramStart"/>
      <w:r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  <w:proofErr w:type="gramEnd"/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</w:t>
      </w:r>
      <w:r w:rsidRPr="00FF2A0F">
        <w:lastRenderedPageBreak/>
        <w:t>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>14.10.</w:t>
      </w:r>
      <w:ins w:id="1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</w:t>
      </w:r>
      <w:r w:rsidRPr="00242E2A">
        <w:lastRenderedPageBreak/>
        <w:t xml:space="preserve">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</w:t>
      </w:r>
      <w:proofErr w:type="gramStart"/>
      <w:r w:rsidRPr="00B65DC0">
        <w:t xml:space="preserve">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  <w:proofErr w:type="gramEnd"/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66634F" w:rsidRPr="000B611A" w:rsidRDefault="0066634F" w:rsidP="0066634F">
      <w:pPr>
        <w:shd w:val="clear" w:color="auto" w:fill="FFFFFF"/>
        <w:jc w:val="both"/>
      </w:pP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lastRenderedPageBreak/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 w:firstRow="1" w:lastRow="1" w:firstColumn="1" w:lastColumn="1" w:noHBand="0" w:noVBand="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 w:firstRow="0" w:lastRow="0" w:firstColumn="0" w:lastColumn="0" w:noHBand="0" w:noVBand="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</w:pPr>
          </w:p>
          <w:p w:rsidR="0028022F" w:rsidRPr="0028022F" w:rsidRDefault="0028022F" w:rsidP="00203747">
            <w:pPr>
              <w:pStyle w:val="afa"/>
              <w:rPr>
                <w:u w:val="single"/>
              </w:rPr>
            </w:pPr>
            <w:r w:rsidRPr="0028022F">
              <w:rPr>
                <w:u w:val="single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</w:pPr>
            <w:r>
              <w:t>З</w:t>
            </w:r>
            <w:r w:rsidR="00203747" w:rsidRPr="00511890">
              <w:t>начком «Х» обозначены столбцы, итоговая сумма</w:t>
            </w:r>
            <w: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 w:firstRow="1" w:lastRow="1" w:firstColumn="1" w:lastColumn="1" w:noHBand="0" w:noVBand="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spellEnd"/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8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19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0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1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2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3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4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5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125" w:rsidRDefault="00A82125">
      <w:r>
        <w:separator/>
      </w:r>
    </w:p>
  </w:endnote>
  <w:endnote w:type="continuationSeparator" w:id="0">
    <w:p w:rsidR="00A82125" w:rsidRDefault="00A8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A66" w:rsidRDefault="00FC2A66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 w:rsidP="00D419A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A66" w:rsidRDefault="00FC2A66" w:rsidP="00D419A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125" w:rsidRDefault="00A82125">
      <w:r>
        <w:separator/>
      </w:r>
    </w:p>
  </w:footnote>
  <w:footnote w:type="continuationSeparator" w:id="0">
    <w:p w:rsidR="00A82125" w:rsidRDefault="00A82125">
      <w:r>
        <w:continuationSeparator/>
      </w:r>
    </w:p>
  </w:footnote>
  <w:footnote w:id="1">
    <w:p w:rsidR="00FC2A66" w:rsidRPr="00E4228F" w:rsidRDefault="00FC2A66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FC2A66" w:rsidRPr="001E264A" w:rsidRDefault="00FC2A66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4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FC2A66" w:rsidRPr="008811FD" w:rsidRDefault="00FC2A66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</w:t>
      </w:r>
      <w:proofErr w:type="gramStart"/>
      <w:r w:rsidRPr="008811FD">
        <w:rPr>
          <w:i/>
        </w:rPr>
        <w:t>,</w:t>
      </w:r>
      <w:proofErr w:type="gramEnd"/>
      <w:r w:rsidRPr="008811FD">
        <w:rPr>
          <w:i/>
        </w:rPr>
        <w:t xml:space="preserve">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FC2A66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FC2A66" w:rsidRPr="00861373" w:rsidRDefault="00FC2A66">
      <w:pPr>
        <w:pStyle w:val="a9"/>
      </w:pPr>
      <w:r>
        <w:rPr>
          <w:rStyle w:val="ab"/>
        </w:rPr>
        <w:footnoteRef/>
      </w:r>
      <w:r>
        <w:t xml:space="preserve"> Раздел включается при стоимости договора свыше 500 000 рублей с учетом НДС.</w:t>
      </w:r>
    </w:p>
  </w:footnote>
  <w:footnote w:id="8">
    <w:p w:rsidR="00FC2A66" w:rsidRPr="00F42220" w:rsidRDefault="00FC2A66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C2A66" w:rsidRDefault="00FC2A66">
      <w:pPr>
        <w:pStyle w:val="a9"/>
      </w:pPr>
    </w:p>
  </w:footnote>
  <w:footnote w:id="9">
    <w:p w:rsidR="00FC2A66" w:rsidRPr="002F3667" w:rsidRDefault="00FC2A66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FC2A66" w:rsidRPr="001B5CAA" w:rsidRDefault="00FC2A66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FC2A66" w:rsidRDefault="00FC2A66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FC2A66" w:rsidRPr="00BD426E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FC2A66" w:rsidRPr="00FC1F04" w:rsidRDefault="00FC2A66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14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15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16">
    <w:p w:rsidR="00FC2A66" w:rsidRPr="0028022F" w:rsidRDefault="00FC2A66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FC2A66" w:rsidRPr="00FC1F04" w:rsidRDefault="00FC2A66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18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19">
    <w:p w:rsidR="00FC2A66" w:rsidRPr="00B97867" w:rsidRDefault="00FC2A66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1">
    <w:p w:rsidR="00FC2A66" w:rsidRPr="00B97867" w:rsidRDefault="00FC2A66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2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3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4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5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30A6D">
      <w:rPr>
        <w:rStyle w:val="ad"/>
        <w:noProof/>
      </w:rPr>
      <w:t>6</w: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A17BB"/>
    <w:rsid w:val="000B2861"/>
    <w:rsid w:val="000B611A"/>
    <w:rsid w:val="000C4D76"/>
    <w:rsid w:val="000D5736"/>
    <w:rsid w:val="000E0C0B"/>
    <w:rsid w:val="000E2575"/>
    <w:rsid w:val="000E4397"/>
    <w:rsid w:val="000F0F34"/>
    <w:rsid w:val="000F4F2F"/>
    <w:rsid w:val="001150C7"/>
    <w:rsid w:val="00115155"/>
    <w:rsid w:val="00116E58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2664"/>
    <w:rsid w:val="00293913"/>
    <w:rsid w:val="00293E20"/>
    <w:rsid w:val="002B1030"/>
    <w:rsid w:val="002B2C93"/>
    <w:rsid w:val="002B4E83"/>
    <w:rsid w:val="002C2A7C"/>
    <w:rsid w:val="002C6E3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455F4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C4F7C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143EE"/>
    <w:rsid w:val="0062190F"/>
    <w:rsid w:val="006243C5"/>
    <w:rsid w:val="0062546A"/>
    <w:rsid w:val="00626A0B"/>
    <w:rsid w:val="00626DB1"/>
    <w:rsid w:val="006271C1"/>
    <w:rsid w:val="00630A6D"/>
    <w:rsid w:val="00635CD8"/>
    <w:rsid w:val="00640A7E"/>
    <w:rsid w:val="00660284"/>
    <w:rsid w:val="00663C55"/>
    <w:rsid w:val="0066634F"/>
    <w:rsid w:val="00666F2C"/>
    <w:rsid w:val="00686845"/>
    <w:rsid w:val="00695259"/>
    <w:rsid w:val="006A55C3"/>
    <w:rsid w:val="006B4EC8"/>
    <w:rsid w:val="006D1E8A"/>
    <w:rsid w:val="006D329A"/>
    <w:rsid w:val="0070279D"/>
    <w:rsid w:val="00705A1F"/>
    <w:rsid w:val="00724165"/>
    <w:rsid w:val="00732121"/>
    <w:rsid w:val="007459B6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337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2505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14DBA"/>
    <w:rsid w:val="00A213F2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2125"/>
    <w:rsid w:val="00A85A02"/>
    <w:rsid w:val="00A9143B"/>
    <w:rsid w:val="00A914BC"/>
    <w:rsid w:val="00A94855"/>
    <w:rsid w:val="00A95CFA"/>
    <w:rsid w:val="00A9654F"/>
    <w:rsid w:val="00AA0C8C"/>
    <w:rsid w:val="00AA530B"/>
    <w:rsid w:val="00AA5CA6"/>
    <w:rsid w:val="00AA617A"/>
    <w:rsid w:val="00AB2E3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2E8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B08CF"/>
    <w:rsid w:val="00BC7D27"/>
    <w:rsid w:val="00BD00CA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30B1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0CDB"/>
    <w:rsid w:val="00DE72D1"/>
    <w:rsid w:val="00E04B30"/>
    <w:rsid w:val="00E12A5A"/>
    <w:rsid w:val="00E13AF8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B75C6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A66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EF1BE-173F-4D9D-8BBA-8DA9A6D3F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9281</Words>
  <Characters>52908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bebenin_i</cp:lastModifiedBy>
  <cp:revision>2</cp:revision>
  <cp:lastPrinted>2013-07-03T09:31:00Z</cp:lastPrinted>
  <dcterms:created xsi:type="dcterms:W3CDTF">2013-12-04T09:14:00Z</dcterms:created>
  <dcterms:modified xsi:type="dcterms:W3CDTF">2013-12-04T09:14:00Z</dcterms:modified>
</cp:coreProperties>
</file>