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AE0" w:rsidRPr="000822FF" w:rsidRDefault="004251C5" w:rsidP="00D33D0E">
      <w:pPr>
        <w:pStyle w:val="1"/>
      </w:pPr>
      <w:r w:rsidRPr="000822FF">
        <w:t>ДОГОВОР №</w:t>
      </w:r>
      <w:r w:rsidR="00722AA3" w:rsidRPr="00722AA3">
        <w:t xml:space="preserve"> </w:t>
      </w:r>
      <w:bookmarkStart w:id="0" w:name="_GoBack"/>
      <w:bookmarkEnd w:id="0"/>
    </w:p>
    <w:p w:rsidR="00DF3AE0" w:rsidRDefault="004251C5" w:rsidP="00DF3AE0">
      <w:pPr>
        <w:jc w:val="center"/>
        <w:rPr>
          <w:b/>
          <w:bCs/>
        </w:rPr>
      </w:pPr>
      <w:r w:rsidRPr="000822FF">
        <w:rPr>
          <w:b/>
          <w:bCs/>
        </w:rPr>
        <w:t xml:space="preserve">ОБ ОКАЗАНИИ ОБРАЗОВАТЕЛЬНЫХ УСЛУГ </w:t>
      </w:r>
    </w:p>
    <w:p w:rsidR="00316268" w:rsidRPr="00316268" w:rsidRDefault="00316268" w:rsidP="00D33D0E">
      <w:pPr>
        <w:rPr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4251C5" w:rsidRPr="002C7171" w:rsidTr="00AE6DD5">
        <w:tc>
          <w:tcPr>
            <w:tcW w:w="4961" w:type="dxa"/>
          </w:tcPr>
          <w:p w:rsidR="004251C5" w:rsidRPr="002C7171" w:rsidRDefault="004251C5" w:rsidP="00234E54">
            <w:pPr>
              <w:rPr>
                <w:sz w:val="26"/>
                <w:szCs w:val="26"/>
              </w:rPr>
            </w:pPr>
            <w:r w:rsidRPr="002C7171">
              <w:rPr>
                <w:sz w:val="26"/>
                <w:szCs w:val="26"/>
              </w:rPr>
              <w:t xml:space="preserve">г. </w:t>
            </w:r>
            <w:r w:rsidR="00234E54">
              <w:rPr>
                <w:sz w:val="26"/>
                <w:szCs w:val="26"/>
              </w:rPr>
              <w:t>Москва</w:t>
            </w:r>
          </w:p>
        </w:tc>
        <w:tc>
          <w:tcPr>
            <w:tcW w:w="4962" w:type="dxa"/>
          </w:tcPr>
          <w:p w:rsidR="004251C5" w:rsidRPr="002C7171" w:rsidRDefault="00AE6DD5" w:rsidP="00234E5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      </w:t>
            </w:r>
            <w:r w:rsidR="004251C5" w:rsidRPr="002C7171">
              <w:rPr>
                <w:sz w:val="26"/>
                <w:szCs w:val="26"/>
              </w:rPr>
              <w:t>«</w:t>
            </w:r>
            <w:r w:rsidR="007879F6">
              <w:rPr>
                <w:sz w:val="26"/>
                <w:szCs w:val="26"/>
              </w:rPr>
              <w:t xml:space="preserve">     </w:t>
            </w:r>
            <w:r w:rsidR="004251C5" w:rsidRPr="002C7171">
              <w:rPr>
                <w:sz w:val="26"/>
                <w:szCs w:val="26"/>
              </w:rPr>
              <w:t>»</w:t>
            </w:r>
            <w:r w:rsidR="00ED5F8B">
              <w:rPr>
                <w:sz w:val="26"/>
                <w:szCs w:val="26"/>
              </w:rPr>
              <w:t xml:space="preserve"> </w:t>
            </w:r>
            <w:r w:rsidR="0064727A">
              <w:rPr>
                <w:sz w:val="26"/>
                <w:szCs w:val="26"/>
              </w:rPr>
              <w:t xml:space="preserve">декабря </w:t>
            </w:r>
            <w:r w:rsidR="004251C5" w:rsidRPr="002C7171">
              <w:rPr>
                <w:sz w:val="26"/>
                <w:szCs w:val="26"/>
              </w:rPr>
              <w:t>20</w:t>
            </w:r>
            <w:r w:rsidR="00ED5F8B">
              <w:rPr>
                <w:sz w:val="26"/>
                <w:szCs w:val="26"/>
              </w:rPr>
              <w:t>13</w:t>
            </w:r>
            <w:r w:rsidR="004251C5" w:rsidRPr="002C7171">
              <w:rPr>
                <w:sz w:val="26"/>
                <w:szCs w:val="26"/>
              </w:rPr>
              <w:t xml:space="preserve"> г. </w:t>
            </w:r>
          </w:p>
        </w:tc>
      </w:tr>
    </w:tbl>
    <w:p w:rsidR="00316268" w:rsidRDefault="00316268" w:rsidP="004251C5">
      <w:pPr>
        <w:rPr>
          <w:b/>
          <w:sz w:val="26"/>
          <w:szCs w:val="26"/>
        </w:rPr>
      </w:pPr>
    </w:p>
    <w:p w:rsidR="00EC3408" w:rsidRPr="00316268" w:rsidRDefault="00EC3408" w:rsidP="004251C5">
      <w:pPr>
        <w:rPr>
          <w:b/>
          <w:sz w:val="26"/>
          <w:szCs w:val="26"/>
        </w:rPr>
      </w:pPr>
    </w:p>
    <w:p w:rsidR="000822FF" w:rsidRDefault="004251C5" w:rsidP="004251C5">
      <w:pPr>
        <w:pStyle w:val="ac"/>
        <w:ind w:firstLine="705"/>
        <w:rPr>
          <w:rFonts w:ascii="Times New Roman" w:hAnsi="Times New Roman" w:cs="Times New Roman"/>
          <w:sz w:val="24"/>
        </w:rPr>
      </w:pPr>
      <w:r w:rsidRPr="0055617C">
        <w:rPr>
          <w:rFonts w:ascii="Times New Roman" w:hAnsi="Times New Roman" w:cs="Times New Roman"/>
          <w:b/>
          <w:sz w:val="24"/>
        </w:rPr>
        <w:t>Открытое акционерное общество «Межрегиональная распределительная сетевая компания Центра»</w:t>
      </w:r>
      <w:r w:rsidR="00EA0269" w:rsidRPr="00EA0269">
        <w:rPr>
          <w:rFonts w:ascii="Times New Roman" w:hAnsi="Times New Roman" w:cs="Times New Roman"/>
          <w:b/>
          <w:sz w:val="24"/>
        </w:rPr>
        <w:t xml:space="preserve"> </w:t>
      </w:r>
      <w:r w:rsidR="00EA0269">
        <w:rPr>
          <w:rFonts w:ascii="Times New Roman" w:hAnsi="Times New Roman" w:cs="Times New Roman"/>
          <w:b/>
          <w:sz w:val="24"/>
        </w:rPr>
        <w:t>(филиал ОАО «МРСК Центра</w:t>
      </w:r>
      <w:proofErr w:type="gramStart"/>
      <w:r w:rsidR="00EA0269">
        <w:rPr>
          <w:rFonts w:ascii="Times New Roman" w:hAnsi="Times New Roman" w:cs="Times New Roman"/>
          <w:b/>
          <w:sz w:val="24"/>
        </w:rPr>
        <w:t>»-</w:t>
      </w:r>
      <w:proofErr w:type="gramEnd"/>
      <w:r w:rsidR="00EA0269">
        <w:rPr>
          <w:rFonts w:ascii="Times New Roman" w:hAnsi="Times New Roman" w:cs="Times New Roman"/>
          <w:b/>
          <w:sz w:val="24"/>
        </w:rPr>
        <w:t>«Ярэнерго»)</w:t>
      </w:r>
      <w:r w:rsidR="00EA0269">
        <w:rPr>
          <w:rFonts w:ascii="Times New Roman" w:hAnsi="Times New Roman" w:cs="Times New Roman"/>
          <w:b/>
          <w:bCs/>
          <w:sz w:val="24"/>
        </w:rPr>
        <w:t>,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</w:rPr>
        <w:t>именуемое в дальнейшем</w:t>
      </w:r>
      <w:r>
        <w:rPr>
          <w:rFonts w:ascii="Times New Roman" w:hAnsi="Times New Roman" w:cs="Times New Roman"/>
          <w:sz w:val="24"/>
        </w:rPr>
        <w:t xml:space="preserve"> </w:t>
      </w:r>
      <w:r w:rsidRPr="002C7171">
        <w:rPr>
          <w:rFonts w:ascii="Times New Roman" w:hAnsi="Times New Roman" w:cs="Times New Roman"/>
          <w:sz w:val="24"/>
        </w:rPr>
        <w:t>«Заказчик»,</w:t>
      </w:r>
      <w:r w:rsidR="000822FF">
        <w:rPr>
          <w:rFonts w:ascii="Times New Roman" w:hAnsi="Times New Roman" w:cs="Times New Roman"/>
          <w:sz w:val="24"/>
        </w:rPr>
        <w:t xml:space="preserve"> в </w:t>
      </w:r>
      <w:r w:rsidR="0064727A">
        <w:rPr>
          <w:rFonts w:ascii="Times New Roman" w:hAnsi="Times New Roman" w:cs="Times New Roman"/>
          <w:sz w:val="24"/>
        </w:rPr>
        <w:t xml:space="preserve">лице </w:t>
      </w:r>
      <w:r w:rsidR="00A44B2B" w:rsidRPr="00A44B2B">
        <w:rPr>
          <w:rFonts w:ascii="Times New Roman" w:hAnsi="Times New Roman" w:cs="Times New Roman"/>
          <w:bCs/>
          <w:sz w:val="24"/>
          <w:szCs w:val="24"/>
        </w:rPr>
        <w:t xml:space="preserve">исполняющего обязанности </w:t>
      </w:r>
      <w:r w:rsidR="00A44B2B" w:rsidRPr="00A44B2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заместителя генерального директора – Директора Филиала ОАО «МРСК Центра» - «Ярэнерго» </w:t>
      </w:r>
      <w:proofErr w:type="spellStart"/>
      <w:r w:rsidR="00A44B2B" w:rsidRPr="00A44B2B">
        <w:rPr>
          <w:rFonts w:ascii="Times New Roman" w:hAnsi="Times New Roman" w:cs="Times New Roman"/>
          <w:color w:val="000000"/>
          <w:sz w:val="24"/>
          <w:szCs w:val="24"/>
        </w:rPr>
        <w:t>Котикова</w:t>
      </w:r>
      <w:proofErr w:type="spellEnd"/>
      <w:r w:rsidR="00A44B2B" w:rsidRPr="00A44B2B">
        <w:rPr>
          <w:rFonts w:ascii="Times New Roman" w:hAnsi="Times New Roman" w:cs="Times New Roman"/>
          <w:color w:val="000000"/>
          <w:sz w:val="24"/>
          <w:szCs w:val="24"/>
        </w:rPr>
        <w:t xml:space="preserve"> Константина Викторовича</w:t>
      </w:r>
      <w:r w:rsidR="00A44B2B" w:rsidRPr="00A44B2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действующего на основании Доверенности, выданной ОАО «МРСК Центра»,  удостоверенной </w:t>
      </w:r>
      <w:r w:rsidR="00A44B2B" w:rsidRPr="00A44B2B">
        <w:rPr>
          <w:rFonts w:ascii="Times New Roman" w:hAnsi="Times New Roman" w:cs="Times New Roman"/>
          <w:bCs/>
          <w:sz w:val="24"/>
          <w:szCs w:val="24"/>
        </w:rPr>
        <w:t xml:space="preserve">Бобковой Ольгой Александровной - временно исполняющей обязанности нотариуса города Москвы </w:t>
      </w:r>
      <w:proofErr w:type="spellStart"/>
      <w:r w:rsidR="00A44B2B" w:rsidRPr="00A44B2B">
        <w:rPr>
          <w:rFonts w:ascii="Times New Roman" w:hAnsi="Times New Roman" w:cs="Times New Roman"/>
          <w:bCs/>
          <w:sz w:val="24"/>
          <w:szCs w:val="24"/>
        </w:rPr>
        <w:t>Самоходкиной</w:t>
      </w:r>
      <w:proofErr w:type="spellEnd"/>
      <w:r w:rsidR="00A44B2B" w:rsidRPr="00A44B2B">
        <w:rPr>
          <w:rFonts w:ascii="Times New Roman" w:hAnsi="Times New Roman" w:cs="Times New Roman"/>
          <w:bCs/>
          <w:sz w:val="24"/>
          <w:szCs w:val="24"/>
        </w:rPr>
        <w:t xml:space="preserve"> Ирины Ивановны, и зарегистрированной  в реестре за № 2-7456 от 02 июля  2013г.</w:t>
      </w:r>
      <w:r w:rsidR="0024481C">
        <w:rPr>
          <w:rFonts w:ascii="Times New Roman" w:hAnsi="Times New Roman" w:cs="Times New Roman"/>
          <w:sz w:val="24"/>
        </w:rPr>
        <w:t>, с одной стороны</w:t>
      </w:r>
      <w:r w:rsidR="000822FF">
        <w:rPr>
          <w:rFonts w:ascii="Times New Roman" w:hAnsi="Times New Roman" w:cs="Times New Roman"/>
          <w:sz w:val="24"/>
        </w:rPr>
        <w:t>,  и</w:t>
      </w:r>
    </w:p>
    <w:p w:rsidR="00DF3AE0" w:rsidRPr="00D33D0E" w:rsidRDefault="009A2129" w:rsidP="00D33D0E">
      <w:pPr>
        <w:pStyle w:val="ac"/>
        <w:ind w:firstLine="705"/>
        <w:rPr>
          <w:rFonts w:ascii="Times New Roman" w:hAnsi="Times New Roman" w:cs="Times New Roman"/>
          <w:sz w:val="24"/>
          <w:szCs w:val="24"/>
        </w:rPr>
      </w:pPr>
      <w:r w:rsidRPr="009A2129">
        <w:rPr>
          <w:rFonts w:ascii="Times New Roman" w:hAnsi="Times New Roman" w:cs="Times New Roman"/>
          <w:b/>
          <w:sz w:val="24"/>
          <w:szCs w:val="24"/>
        </w:rPr>
        <w:t xml:space="preserve">Автономная некоммерческая организация </w:t>
      </w:r>
      <w:r w:rsidRPr="009A2129">
        <w:rPr>
          <w:rFonts w:ascii="Times New Roman" w:hAnsi="Times New Roman" w:cs="Times New Roman"/>
          <w:b/>
          <w:bCs/>
          <w:sz w:val="24"/>
          <w:szCs w:val="24"/>
        </w:rPr>
        <w:t xml:space="preserve">«Национальный центр обучения навыкам первой помощи   «Школа </w:t>
      </w:r>
      <w:proofErr w:type="spellStart"/>
      <w:r w:rsidRPr="009A2129">
        <w:rPr>
          <w:rFonts w:ascii="Times New Roman" w:hAnsi="Times New Roman" w:cs="Times New Roman"/>
          <w:b/>
          <w:bCs/>
          <w:sz w:val="24"/>
          <w:szCs w:val="24"/>
        </w:rPr>
        <w:t>Бубнова</w:t>
      </w:r>
      <w:proofErr w:type="spellEnd"/>
      <w:proofErr w:type="gramStart"/>
      <w:r w:rsidRPr="009A2129">
        <w:rPr>
          <w:rFonts w:ascii="Times New Roman" w:hAnsi="Times New Roman" w:cs="Times New Roman"/>
          <w:b/>
          <w:bCs/>
          <w:sz w:val="24"/>
          <w:szCs w:val="24"/>
        </w:rPr>
        <w:t>»(</w:t>
      </w:r>
      <w:proofErr w:type="gramEnd"/>
      <w:r w:rsidRPr="009A2129">
        <w:rPr>
          <w:rFonts w:ascii="Times New Roman" w:hAnsi="Times New Roman" w:cs="Times New Roman"/>
          <w:b/>
          <w:sz w:val="24"/>
          <w:szCs w:val="24"/>
        </w:rPr>
        <w:t xml:space="preserve"> АНО НЦО «Школа </w:t>
      </w:r>
      <w:proofErr w:type="spellStart"/>
      <w:r w:rsidRPr="009A2129">
        <w:rPr>
          <w:rFonts w:ascii="Times New Roman" w:hAnsi="Times New Roman" w:cs="Times New Roman"/>
          <w:b/>
          <w:sz w:val="24"/>
          <w:szCs w:val="24"/>
        </w:rPr>
        <w:t>Бубнова</w:t>
      </w:r>
      <w:proofErr w:type="spellEnd"/>
      <w:r w:rsidRPr="009A2129">
        <w:rPr>
          <w:rFonts w:ascii="Times New Roman" w:hAnsi="Times New Roman" w:cs="Times New Roman"/>
          <w:b/>
          <w:sz w:val="24"/>
          <w:szCs w:val="24"/>
        </w:rPr>
        <w:t xml:space="preserve">»), </w:t>
      </w:r>
      <w:r w:rsidRPr="009A2129">
        <w:rPr>
          <w:rFonts w:ascii="Times New Roman" w:hAnsi="Times New Roman" w:cs="Times New Roman"/>
          <w:sz w:val="24"/>
          <w:szCs w:val="24"/>
        </w:rPr>
        <w:t xml:space="preserve">именуемый в дальнейшем «Исполнитель», в лице директора </w:t>
      </w:r>
      <w:proofErr w:type="spellStart"/>
      <w:r w:rsidRPr="009A2129">
        <w:rPr>
          <w:rFonts w:ascii="Times New Roman" w:hAnsi="Times New Roman" w:cs="Times New Roman"/>
          <w:sz w:val="24"/>
          <w:szCs w:val="24"/>
        </w:rPr>
        <w:t>Бубнова</w:t>
      </w:r>
      <w:proofErr w:type="spellEnd"/>
      <w:r w:rsidRPr="009A2129">
        <w:rPr>
          <w:rFonts w:ascii="Times New Roman" w:hAnsi="Times New Roman" w:cs="Times New Roman"/>
          <w:sz w:val="24"/>
          <w:szCs w:val="24"/>
        </w:rPr>
        <w:t xml:space="preserve"> Валерия  Георгиевича, действующего на основании Устава</w:t>
      </w:r>
      <w:r w:rsidR="004251C5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35186">
        <w:rPr>
          <w:rFonts w:ascii="Times New Roman" w:hAnsi="Times New Roman" w:cs="Times New Roman"/>
          <w:sz w:val="24"/>
        </w:rPr>
        <w:t xml:space="preserve"> об оказании образовательных услуг (далее - «Договор»),</w:t>
      </w:r>
      <w:r w:rsidR="004251C5">
        <w:rPr>
          <w:rFonts w:ascii="Times New Roman" w:hAnsi="Times New Roman" w:cs="Times New Roman"/>
          <w:sz w:val="24"/>
        </w:rPr>
        <w:t xml:space="preserve"> о нижеследующем:</w:t>
      </w:r>
    </w:p>
    <w:p w:rsidR="000822FF" w:rsidRDefault="000822FF" w:rsidP="006217D4">
      <w:pPr>
        <w:rPr>
          <w:b/>
        </w:rPr>
      </w:pPr>
    </w:p>
    <w:p w:rsidR="00316268" w:rsidRDefault="00FA7D47" w:rsidP="00316268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ДОГОВОРА</w:t>
      </w:r>
    </w:p>
    <w:p w:rsidR="00157EBD" w:rsidRDefault="00157EBD" w:rsidP="00157EBD">
      <w:pPr>
        <w:pStyle w:val="afa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BF4E54">
        <w:t>Исполнитель обязуется по заданию Заказчика оказать услуги, указанные в п.1.2 Договора, а Заказчик обязуется оплатить эти услуги.</w:t>
      </w:r>
    </w:p>
    <w:p w:rsidR="00EA0269" w:rsidRPr="002F0172" w:rsidRDefault="00EA0269" w:rsidP="00157EBD">
      <w:pPr>
        <w:pStyle w:val="afa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Заказчик </w:t>
      </w:r>
      <w:r w:rsidRPr="00974D40">
        <w:t xml:space="preserve">поручает, а Исполнитель принимает на себя обязательства оказать услуги </w:t>
      </w:r>
      <w:r w:rsidRPr="00622750">
        <w:t xml:space="preserve">по </w:t>
      </w:r>
      <w:r w:rsidR="009A2129" w:rsidRPr="006B666E">
        <w:t>обучени</w:t>
      </w:r>
      <w:r w:rsidR="009A2129">
        <w:t>ю</w:t>
      </w:r>
      <w:r w:rsidR="009A2129" w:rsidRPr="006B666E">
        <w:t xml:space="preserve"> направленных Заказчиком работнико</w:t>
      </w:r>
      <w:proofErr w:type="gramStart"/>
      <w:r w:rsidR="009A2129" w:rsidRPr="006B666E">
        <w:t>в</w:t>
      </w:r>
      <w:r w:rsidR="009A2129" w:rsidRPr="00974D40">
        <w:t>(</w:t>
      </w:r>
      <w:proofErr w:type="gramEnd"/>
      <w:r w:rsidR="009A2129" w:rsidRPr="00974D40">
        <w:t xml:space="preserve">далее слушатели) </w:t>
      </w:r>
      <w:r w:rsidR="009A2129" w:rsidRPr="006B666E">
        <w:t xml:space="preserve"> по учебной программе «Инструктор массового обучения навыкам оказание первой помощи после несчастного случая или террористического акта» в объеме 102 академических часа, из них 66 часов самоподготовка с использованием методических материалов и 36 часов практические занятия</w:t>
      </w:r>
      <w:r w:rsidR="009A2129">
        <w:t>»</w:t>
      </w:r>
      <w:r w:rsidRPr="00974D40">
        <w:t>.</w:t>
      </w:r>
    </w:p>
    <w:p w:rsidR="00EA0269" w:rsidRPr="002F0172" w:rsidRDefault="00EA0269" w:rsidP="00157EBD">
      <w:pPr>
        <w:pStyle w:val="afa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Количество </w:t>
      </w:r>
      <w:r w:rsidRPr="00CD46CF">
        <w:t>слушателей, сроки обучения</w:t>
      </w:r>
      <w:r w:rsidRPr="00997C07">
        <w:t xml:space="preserve">, стоимость услуг </w:t>
      </w:r>
      <w:r>
        <w:t xml:space="preserve">в соответствии со сводной таблицей стоимости услуг (Приложение №1) </w:t>
      </w:r>
      <w:r w:rsidRPr="00997C07">
        <w:t>согласовываются Сторонами дополнительно по каждой заявке Заказчика «Протоколом согласования тематики, сроков, стоимости и количества обучаемых» (</w:t>
      </w:r>
      <w:r>
        <w:t>форма протокола -</w:t>
      </w:r>
      <w:r w:rsidRPr="00997C07">
        <w:t xml:space="preserve"> Приложение №</w:t>
      </w:r>
      <w:r>
        <w:t>2</w:t>
      </w:r>
      <w:r w:rsidRPr="00997C07">
        <w:t>), являющимся неотъемлемой частью</w:t>
      </w:r>
      <w:r w:rsidRPr="00974D40">
        <w:t xml:space="preserve"> настоящего договора</w:t>
      </w:r>
      <w:r w:rsidRPr="002F0172">
        <w:t>.</w:t>
      </w:r>
    </w:p>
    <w:p w:rsidR="00157EBD" w:rsidRDefault="00EA0269" w:rsidP="00157EBD">
      <w:pPr>
        <w:pStyle w:val="afa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2F0172">
        <w:t>Срок оказания Услуг с "</w:t>
      </w:r>
      <w:r>
        <w:t>1</w:t>
      </w:r>
      <w:r w:rsidRPr="002F0172">
        <w:t xml:space="preserve">" </w:t>
      </w:r>
      <w:r>
        <w:t>января  201</w:t>
      </w:r>
      <w:r w:rsidR="00180635">
        <w:t>4</w:t>
      </w:r>
      <w:r w:rsidRPr="002F0172">
        <w:t xml:space="preserve"> года по "</w:t>
      </w:r>
      <w:r>
        <w:t>31</w:t>
      </w:r>
      <w:r w:rsidRPr="002F0172">
        <w:t xml:space="preserve">" </w:t>
      </w:r>
      <w:r>
        <w:t>декабря 2014</w:t>
      </w:r>
      <w:r w:rsidRPr="002F0172">
        <w:t xml:space="preserve"> года. </w:t>
      </w:r>
    </w:p>
    <w:p w:rsidR="00EA0269" w:rsidRDefault="00EA0269" w:rsidP="00157EBD">
      <w:pPr>
        <w:tabs>
          <w:tab w:val="left" w:pos="1134"/>
        </w:tabs>
        <w:jc w:val="both"/>
      </w:pPr>
      <w:r w:rsidRPr="002F0172">
        <w:t xml:space="preserve">Место оказания услуг: </w:t>
      </w:r>
      <w:r w:rsidR="0024481C">
        <w:t xml:space="preserve">г. </w:t>
      </w:r>
      <w:r w:rsidR="009A2129">
        <w:t>Москва,</w:t>
      </w:r>
      <w:r w:rsidR="009A2129" w:rsidRPr="009A2129">
        <w:t xml:space="preserve"> </w:t>
      </w:r>
      <w:r w:rsidR="009A2129" w:rsidRPr="006B666E">
        <w:t>Щелковское шоссе, д. 100, корп.</w:t>
      </w:r>
      <w:r w:rsidR="009A2129">
        <w:t xml:space="preserve"> </w:t>
      </w:r>
      <w:r w:rsidR="009A2129" w:rsidRPr="006B666E">
        <w:t>6, офис 203</w:t>
      </w:r>
      <w:r w:rsidRPr="002F0172">
        <w:t>;</w:t>
      </w:r>
    </w:p>
    <w:p w:rsidR="00EA0269" w:rsidRPr="002F0172" w:rsidRDefault="00EA0269" w:rsidP="00157EBD">
      <w:pPr>
        <w:pStyle w:val="afa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2F0172">
        <w:t>Услуги считаются оказанными после подписания</w:t>
      </w:r>
      <w:r w:rsidRPr="00B35186">
        <w:t xml:space="preserve"> </w:t>
      </w:r>
      <w:r w:rsidRPr="002F0172">
        <w:t>уполном</w:t>
      </w:r>
      <w:r>
        <w:t xml:space="preserve">оченными представителями Сторон </w:t>
      </w:r>
      <w:r w:rsidRPr="002F0172">
        <w:t>Акта приема-сдачи</w:t>
      </w:r>
      <w:r>
        <w:t xml:space="preserve"> оказанных Услуг</w:t>
      </w:r>
      <w:r w:rsidRPr="002F0172">
        <w:t xml:space="preserve"> </w:t>
      </w:r>
      <w:r>
        <w:t xml:space="preserve">по форме Приложение №3 к Договору. </w:t>
      </w:r>
    </w:p>
    <w:p w:rsidR="000822FF" w:rsidRPr="002F0172" w:rsidRDefault="000822FF" w:rsidP="000822FF">
      <w:pPr>
        <w:pStyle w:val="a4"/>
      </w:pPr>
    </w:p>
    <w:p w:rsidR="00316268" w:rsidRDefault="002F0172" w:rsidP="00316268">
      <w:pPr>
        <w:numPr>
          <w:ilvl w:val="0"/>
          <w:numId w:val="1"/>
        </w:numPr>
        <w:jc w:val="center"/>
        <w:rPr>
          <w:b/>
        </w:rPr>
      </w:pPr>
      <w:r w:rsidRPr="002F0172">
        <w:rPr>
          <w:b/>
        </w:rPr>
        <w:t>ПРАВА И ОБЯЗАННОСТИ СТОРОН</w:t>
      </w:r>
    </w:p>
    <w:p w:rsidR="002F0172" w:rsidRPr="002F0172" w:rsidRDefault="002F0172" w:rsidP="002F0172">
      <w:pPr>
        <w:ind w:firstLine="708"/>
        <w:jc w:val="both"/>
      </w:pPr>
      <w:r w:rsidRPr="002F0172">
        <w:t>2.1. Исполнитель обязуется:</w:t>
      </w:r>
    </w:p>
    <w:p w:rsidR="002F0172" w:rsidRPr="002F0172" w:rsidRDefault="002769EE" w:rsidP="002769EE">
      <w:pPr>
        <w:ind w:firstLine="709"/>
        <w:jc w:val="both"/>
      </w:pPr>
      <w:r>
        <w:t>2.1.1. О</w:t>
      </w:r>
      <w:r w:rsidR="00F8329D">
        <w:t>казать У</w:t>
      </w:r>
      <w:r w:rsidR="002F0172" w:rsidRPr="002F0172">
        <w:t>слуги с надлежащим качеством в полном объеме и в сроки,</w:t>
      </w:r>
      <w:r w:rsidR="00AA4AFA">
        <w:t xml:space="preserve"> указанные в п.1.3 </w:t>
      </w:r>
      <w:r w:rsidR="00B35186">
        <w:t>Д</w:t>
      </w:r>
      <w:r w:rsidR="002F0172" w:rsidRPr="002F0172">
        <w:t>оговора.</w:t>
      </w:r>
    </w:p>
    <w:p w:rsidR="002F0172" w:rsidRPr="002F0172" w:rsidRDefault="002F0172" w:rsidP="002F0172">
      <w:pPr>
        <w:pStyle w:val="20"/>
        <w:tabs>
          <w:tab w:val="left" w:pos="0"/>
        </w:tabs>
        <w:spacing w:after="0" w:line="240" w:lineRule="auto"/>
        <w:jc w:val="both"/>
      </w:pPr>
      <w:r>
        <w:tab/>
      </w:r>
      <w:r w:rsidRPr="002F0172">
        <w:t>2.1.2.</w:t>
      </w:r>
      <w:r w:rsidR="002769EE" w:rsidRPr="002769EE">
        <w:t xml:space="preserve"> </w:t>
      </w:r>
      <w:r w:rsidR="00C22228">
        <w:t>В</w:t>
      </w:r>
      <w:r w:rsidR="002769EE">
        <w:t xml:space="preserve"> течение 5 (пяти) рабочих дней с момента оказания Услуг</w:t>
      </w:r>
      <w:r w:rsidR="002769EE" w:rsidRPr="002769EE">
        <w:t xml:space="preserve"> </w:t>
      </w:r>
      <w:r w:rsidR="002769EE" w:rsidRPr="002F0172">
        <w:t>предоставить Заказч</w:t>
      </w:r>
      <w:r w:rsidR="002769EE">
        <w:t xml:space="preserve">ику </w:t>
      </w:r>
      <w:r w:rsidR="00F8329D">
        <w:t>Акт приема-сдачи оказанных У</w:t>
      </w:r>
      <w:r w:rsidR="00AA4AFA">
        <w:t>слуг</w:t>
      </w:r>
      <w:r w:rsidR="009A2129">
        <w:t>.</w:t>
      </w:r>
      <w:r w:rsidR="00AA4AFA">
        <w:t xml:space="preserve"> </w:t>
      </w:r>
      <w:r w:rsidR="009A2129" w:rsidRPr="006B666E">
        <w:t>Счет-фактура не выставляется в связи с применением упрощенной системы налогообложения (</w:t>
      </w:r>
      <w:r w:rsidR="009A2129" w:rsidRPr="006B666E">
        <w:rPr>
          <w:bCs/>
        </w:rPr>
        <w:t xml:space="preserve">Уведомление о возможности применения упрощенной системы налогообложения № </w:t>
      </w:r>
      <w:r w:rsidR="009A2129">
        <w:rPr>
          <w:bCs/>
        </w:rPr>
        <w:t>4326</w:t>
      </w:r>
      <w:r w:rsidR="009A2129" w:rsidRPr="006B666E">
        <w:rPr>
          <w:bCs/>
        </w:rPr>
        <w:t xml:space="preserve">, выданного </w:t>
      </w:r>
      <w:r w:rsidR="009A2129">
        <w:rPr>
          <w:bCs/>
        </w:rPr>
        <w:t>26.08.2010</w:t>
      </w:r>
      <w:r w:rsidR="009A2129" w:rsidRPr="006B666E">
        <w:rPr>
          <w:bCs/>
        </w:rPr>
        <w:t>года ИФНС № 19 по г. Москве</w:t>
      </w:r>
      <w:proofErr w:type="gramStart"/>
      <w:r w:rsidR="009A2129" w:rsidRPr="006B666E">
        <w:t>).</w:t>
      </w:r>
      <w:r w:rsidRPr="002F0172">
        <w:t>.</w:t>
      </w:r>
      <w:proofErr w:type="gramEnd"/>
    </w:p>
    <w:p w:rsidR="002F0172" w:rsidRPr="002F0172" w:rsidRDefault="002F0172" w:rsidP="002F0172">
      <w:pPr>
        <w:pStyle w:val="20"/>
        <w:tabs>
          <w:tab w:val="left" w:pos="0"/>
        </w:tabs>
        <w:spacing w:after="0" w:line="240" w:lineRule="auto"/>
        <w:jc w:val="both"/>
      </w:pPr>
      <w:r>
        <w:tab/>
      </w:r>
      <w:r w:rsidRPr="002F0172">
        <w:t>2.1.3</w:t>
      </w:r>
      <w:r w:rsidR="002769EE">
        <w:t>.</w:t>
      </w:r>
      <w:r w:rsidRPr="002F0172">
        <w:t xml:space="preserve"> Выдать сотрудникам Заказчика, успешно прошедшим обучение, сертификат установленного образца.</w:t>
      </w:r>
    </w:p>
    <w:p w:rsidR="002F0172" w:rsidRPr="002F0172" w:rsidRDefault="002F0172" w:rsidP="002F0172">
      <w:pPr>
        <w:pStyle w:val="20"/>
        <w:tabs>
          <w:tab w:val="left" w:pos="0"/>
        </w:tabs>
        <w:spacing w:after="0" w:line="240" w:lineRule="auto"/>
        <w:jc w:val="both"/>
      </w:pPr>
      <w:r>
        <w:tab/>
      </w:r>
      <w:r w:rsidRPr="002F0172">
        <w:t xml:space="preserve">2.1.4. Известить Заказчика о месте и времени начала занятий  не позднее, чем  </w:t>
      </w:r>
      <w:r w:rsidR="00EA0269" w:rsidRPr="002F0172">
        <w:t xml:space="preserve">за </w:t>
      </w:r>
      <w:r w:rsidR="00EA0269">
        <w:t>десять</w:t>
      </w:r>
      <w:r w:rsidR="00EA0269" w:rsidRPr="002F0172">
        <w:t xml:space="preserve"> дней.</w:t>
      </w:r>
    </w:p>
    <w:p w:rsidR="006217D4" w:rsidRPr="0064727A" w:rsidRDefault="002F0172" w:rsidP="002F0172">
      <w:pPr>
        <w:pStyle w:val="20"/>
        <w:tabs>
          <w:tab w:val="left" w:pos="0"/>
        </w:tabs>
        <w:spacing w:after="0" w:line="240" w:lineRule="auto"/>
        <w:jc w:val="both"/>
      </w:pPr>
      <w:r>
        <w:tab/>
      </w:r>
      <w:r w:rsidRPr="002F0172">
        <w:t>2.1.5.  Организовать проверку усвоения материала.</w:t>
      </w:r>
    </w:p>
    <w:p w:rsidR="0080238C" w:rsidRPr="00723521" w:rsidRDefault="00EC3408" w:rsidP="0080238C">
      <w:pPr>
        <w:widowControl w:val="0"/>
        <w:autoSpaceDE w:val="0"/>
        <w:autoSpaceDN w:val="0"/>
        <w:adjustRightInd w:val="0"/>
        <w:jc w:val="both"/>
      </w:pPr>
      <w:r>
        <w:t xml:space="preserve">         </w:t>
      </w:r>
      <w:r w:rsidR="00ED5F8B">
        <w:t xml:space="preserve"> </w:t>
      </w:r>
      <w:r>
        <w:t xml:space="preserve"> </w:t>
      </w:r>
      <w:r w:rsidR="006473AC" w:rsidRPr="00413B25">
        <w:t xml:space="preserve">2.1.6. </w:t>
      </w:r>
      <w:r w:rsidR="0080238C" w:rsidRPr="00242E2A">
        <w:t xml:space="preserve">В </w:t>
      </w:r>
      <w:r w:rsidR="007C2BC1">
        <w:t>момент</w:t>
      </w:r>
      <w:r w:rsidR="0080238C" w:rsidRPr="00242E2A">
        <w:t xml:space="preserve"> подписания Сторонами Договора, </w:t>
      </w:r>
      <w:r w:rsidR="0080238C" w:rsidRPr="00723521">
        <w:t xml:space="preserve">предоставить в адрес Заказчика </w:t>
      </w:r>
      <w:r w:rsidR="0080238C" w:rsidRPr="00723521">
        <w:lastRenderedPageBreak/>
        <w:t xml:space="preserve">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ED5F8B">
        <w:t>4</w:t>
      </w:r>
      <w:r w:rsidR="0080238C" w:rsidRPr="00723521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EC3408" w:rsidRDefault="00EC3408" w:rsidP="00EC3408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2.1.7.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EC3408" w:rsidRDefault="00EC3408" w:rsidP="00EC3408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EC3408" w:rsidRDefault="00EC3408" w:rsidP="00EC3408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EC3408" w:rsidRPr="00B44C82" w:rsidRDefault="00EC3408" w:rsidP="00EC3408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</w:t>
      </w:r>
      <w:r w:rsidR="00ED5F8B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EC3408" w:rsidRPr="00E32F19" w:rsidRDefault="00EC3408" w:rsidP="00EC3408">
      <w:pPr>
        <w:widowControl w:val="0"/>
        <w:autoSpaceDE w:val="0"/>
        <w:autoSpaceDN w:val="0"/>
        <w:adjustRightInd w:val="0"/>
        <w:jc w:val="both"/>
      </w:pPr>
      <w:r w:rsidRPr="00242E2A">
        <w:t xml:space="preserve">    </w:t>
      </w:r>
      <w:r>
        <w:t xml:space="preserve">    </w:t>
      </w:r>
      <w:r w:rsidRPr="00242E2A">
        <w:t xml:space="preserve">   </w:t>
      </w:r>
      <w:r>
        <w:t>2.1.8.</w:t>
      </w:r>
      <w:ins w:id="1" w:author="Черноиванов Евгений Александрович" w:date="2013-08-29T09:35:00Z">
        <w:r>
          <w:t xml:space="preserve"> </w:t>
        </w:r>
      </w:ins>
      <w:proofErr w:type="gramStart"/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ED5F8B">
        <w:t>5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2F0172" w:rsidRPr="002F0172" w:rsidRDefault="002F0172" w:rsidP="002F0172">
      <w:pPr>
        <w:ind w:firstLine="708"/>
        <w:jc w:val="both"/>
      </w:pPr>
      <w:r w:rsidRPr="002F0172">
        <w:t>2.2. Заказчик обязуется:</w:t>
      </w:r>
    </w:p>
    <w:p w:rsidR="002F0172" w:rsidRDefault="000822FF" w:rsidP="002F0172">
      <w:pPr>
        <w:jc w:val="both"/>
      </w:pPr>
      <w:r>
        <w:t xml:space="preserve">            </w:t>
      </w:r>
      <w:r w:rsidR="002F0172" w:rsidRPr="002F0172">
        <w:t>- произвести оплату Услуг в сроки, указанные в п.3</w:t>
      </w:r>
      <w:r w:rsidR="00E62EB0">
        <w:t>.2</w:t>
      </w:r>
      <w:r w:rsidR="00B35186">
        <w:t xml:space="preserve"> Д</w:t>
      </w:r>
      <w:r w:rsidR="002F0172" w:rsidRPr="002F0172">
        <w:t>оговора.</w:t>
      </w:r>
    </w:p>
    <w:p w:rsidR="002F0172" w:rsidRDefault="000822FF" w:rsidP="002F0172">
      <w:pPr>
        <w:jc w:val="both"/>
      </w:pPr>
      <w:r>
        <w:t xml:space="preserve">            </w:t>
      </w:r>
      <w:r w:rsidR="002F0172" w:rsidRPr="002F0172">
        <w:t xml:space="preserve">- в случае отказа от </w:t>
      </w:r>
      <w:r w:rsidR="002769EE">
        <w:t xml:space="preserve">Услуг </w:t>
      </w:r>
      <w:r w:rsidR="002F0172" w:rsidRPr="002F0172">
        <w:t>письменно уведомить об этом Исполнителя.</w:t>
      </w:r>
      <w:r w:rsidR="002F0172" w:rsidRPr="002F0172">
        <w:rPr>
          <w:color w:val="FF0000"/>
        </w:rPr>
        <w:t xml:space="preserve"> </w:t>
      </w:r>
      <w:r w:rsidR="002F0172" w:rsidRPr="002F0172">
        <w:t xml:space="preserve">В случае уведомления Заказчиком Исполнителя об отказе от </w:t>
      </w:r>
      <w:r w:rsidR="002769EE">
        <w:t>Услуг</w:t>
      </w:r>
      <w:r w:rsidR="002F0172" w:rsidRPr="002F0172">
        <w:t>, Исполнитель в течение 5 (пяти) календарных дней с момента получения уведомления возвращает денежные средства, уплаченные Заказчиком в соответствии с разделом 3 настоящего договора.</w:t>
      </w:r>
    </w:p>
    <w:p w:rsidR="00EC3408" w:rsidRPr="00B65DC0" w:rsidRDefault="00EC3408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42E2A">
        <w:t xml:space="preserve">       </w:t>
      </w:r>
      <w:r>
        <w:t xml:space="preserve">     2.3. </w:t>
      </w:r>
      <w:r w:rsidRPr="00B65DC0">
        <w:t xml:space="preserve">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п.2.1.6-2.1.8 Договора в следующих случаях</w:t>
      </w:r>
      <w:r w:rsidRPr="00B65DC0">
        <w:t>:</w:t>
      </w:r>
    </w:p>
    <w:p w:rsidR="00EC3408" w:rsidRPr="00B65DC0" w:rsidRDefault="00EC3408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     </w:t>
      </w:r>
      <w:r w:rsidRPr="00B65DC0">
        <w:t>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EC3408" w:rsidRPr="00B65DC0" w:rsidRDefault="00EC3408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 </w:t>
      </w:r>
      <w:r w:rsidRPr="00B65DC0">
        <w:t xml:space="preserve">  </w:t>
      </w:r>
      <w:proofErr w:type="gramStart"/>
      <w:r w:rsidRPr="00B65DC0">
        <w:t>- предоставления  Исполнителем указанной информации не в полном объеме и/или в формате не соответствующем</w:t>
      </w:r>
      <w:r>
        <w:t xml:space="preserve"> установленному в Приложении № </w:t>
      </w:r>
      <w:r w:rsidR="00ED5F8B">
        <w:t>4</w:t>
      </w:r>
      <w:r w:rsidRPr="00B65DC0">
        <w:t xml:space="preserve"> к Договору, </w:t>
      </w:r>
      <w:proofErr w:type="gramEnd"/>
    </w:p>
    <w:p w:rsidR="00EC3408" w:rsidRDefault="00EC3408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 </w:t>
      </w:r>
      <w:r w:rsidRPr="00B65DC0">
        <w:t xml:space="preserve">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 xml:space="preserve">рме утвержденной Приложением № </w:t>
      </w:r>
      <w:r w:rsidR="00ED5F8B">
        <w:t>5</w:t>
      </w:r>
      <w:r w:rsidRPr="00B65DC0">
        <w:t xml:space="preserve"> к Договору), </w:t>
      </w:r>
    </w:p>
    <w:p w:rsidR="00EC3408" w:rsidRPr="00B65DC0" w:rsidRDefault="00EC3408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 </w:t>
      </w:r>
      <w:r w:rsidRPr="00B65DC0">
        <w:t xml:space="preserve">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EC3408" w:rsidRPr="00B65DC0" w:rsidRDefault="00EC3408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</w:t>
      </w:r>
      <w:r>
        <w:t xml:space="preserve">     </w:t>
      </w:r>
      <w:r w:rsidRPr="00B65DC0">
        <w:t xml:space="preserve">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EC3408" w:rsidRDefault="00EC3408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</w:t>
      </w:r>
      <w:r>
        <w:t xml:space="preserve">     </w:t>
      </w:r>
      <w:r w:rsidRPr="00B65DC0">
        <w:t xml:space="preserve">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 xml:space="preserve"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</w:t>
      </w:r>
      <w:r w:rsidRPr="00B65DC0">
        <w:lastRenderedPageBreak/>
        <w:t>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ED5F8B" w:rsidRDefault="00ED5F8B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16268" w:rsidRDefault="00282A4D" w:rsidP="00EC3408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СТОИМОСТЬ УСЛУГ</w:t>
      </w:r>
      <w:r w:rsidR="002F0172" w:rsidRPr="002F0172">
        <w:rPr>
          <w:b/>
        </w:rPr>
        <w:t xml:space="preserve"> И ПОРЯДОК РАСЧЁТОВ</w:t>
      </w:r>
    </w:p>
    <w:p w:rsidR="00EA0269" w:rsidRPr="002F0172" w:rsidRDefault="00EA0269" w:rsidP="00EA0269">
      <w:pPr>
        <w:ind w:firstLine="708"/>
        <w:jc w:val="both"/>
      </w:pPr>
      <w:r w:rsidRPr="002F0172">
        <w:t>3.1.</w:t>
      </w:r>
      <w:r>
        <w:t xml:space="preserve"> </w:t>
      </w:r>
      <w:r w:rsidRPr="00974D40">
        <w:t>Общая стоимость услуг по настоящему договору не должна превышать</w:t>
      </w:r>
      <w:r w:rsidRPr="002F0172">
        <w:t xml:space="preserve"> </w:t>
      </w:r>
      <w:r w:rsidR="009A2129">
        <w:t>52</w:t>
      </w:r>
      <w:r w:rsidR="00A44B2B">
        <w:t>2</w:t>
      </w:r>
      <w:r w:rsidR="009A2129">
        <w:t>0</w:t>
      </w:r>
      <w:r w:rsidR="00A44B2B">
        <w:t>00</w:t>
      </w:r>
      <w:r>
        <w:t>(</w:t>
      </w:r>
      <w:r w:rsidR="009A2129">
        <w:rPr>
          <w:i/>
        </w:rPr>
        <w:t>Пятьсот двадцать</w:t>
      </w:r>
      <w:r w:rsidR="00A44B2B">
        <w:rPr>
          <w:i/>
        </w:rPr>
        <w:t xml:space="preserve"> две тысячи</w:t>
      </w:r>
      <w:r>
        <w:t xml:space="preserve">) </w:t>
      </w:r>
      <w:r w:rsidRPr="002F0172">
        <w:t xml:space="preserve">рублей </w:t>
      </w:r>
      <w:r>
        <w:t>00</w:t>
      </w:r>
      <w:r w:rsidRPr="002F0172">
        <w:t xml:space="preserve"> коп</w:t>
      </w:r>
      <w:proofErr w:type="gramStart"/>
      <w:r w:rsidRPr="002F0172">
        <w:t xml:space="preserve">., </w:t>
      </w:r>
      <w:proofErr w:type="gramEnd"/>
      <w:r w:rsidRPr="00E75600">
        <w:t xml:space="preserve">НДС не облагается в соответствии с </w:t>
      </w:r>
      <w:r w:rsidR="003E0C7B">
        <w:t xml:space="preserve">п.2, ст.346.11, гл.26.2 </w:t>
      </w:r>
      <w:r w:rsidRPr="00E75600">
        <w:t xml:space="preserve"> Налогового кодекса Российской Федерации.</w:t>
      </w:r>
      <w:r w:rsidRPr="002F0172">
        <w:t xml:space="preserve"> </w:t>
      </w:r>
    </w:p>
    <w:p w:rsidR="00EA0269" w:rsidRDefault="00EA0269" w:rsidP="00EA0269">
      <w:pPr>
        <w:tabs>
          <w:tab w:val="left" w:pos="540"/>
        </w:tabs>
        <w:ind w:right="1"/>
        <w:jc w:val="both"/>
      </w:pPr>
      <w:r>
        <w:tab/>
      </w:r>
      <w:r>
        <w:tab/>
      </w:r>
      <w:r w:rsidRPr="00E62EB0">
        <w:t xml:space="preserve">3.2. </w:t>
      </w:r>
      <w:r>
        <w:t xml:space="preserve">Заказчик </w:t>
      </w:r>
      <w:r w:rsidRPr="00974D40">
        <w:t xml:space="preserve">оплачивает услуги за обучение слушателей по счету предоставленному Исполнителем, с указанием суммы денежных средств определенной Протоколом (Приложение </w:t>
      </w:r>
      <w:r>
        <w:t>№2</w:t>
      </w:r>
      <w:r w:rsidRPr="00974D40">
        <w:t xml:space="preserve">), путем перечисления на расчетный счет Исполнителя </w:t>
      </w:r>
      <w:r w:rsidR="003E0C7B">
        <w:t>в течение</w:t>
      </w:r>
      <w:r w:rsidRPr="00974D40">
        <w:t xml:space="preserve"> </w:t>
      </w:r>
      <w:r>
        <w:t>30</w:t>
      </w:r>
      <w:r w:rsidRPr="00974D40">
        <w:t xml:space="preserve"> </w:t>
      </w:r>
      <w:r w:rsidR="003E0C7B">
        <w:t>рабочих</w:t>
      </w:r>
      <w:r w:rsidRPr="00974D40">
        <w:t xml:space="preserve"> дней после подписания Сторонами Акта сдачи-приемки оказанных услуг.</w:t>
      </w:r>
    </w:p>
    <w:p w:rsidR="00EA0269" w:rsidRDefault="00EA0269" w:rsidP="00EA0269">
      <w:pPr>
        <w:tabs>
          <w:tab w:val="left" w:pos="540"/>
        </w:tabs>
        <w:ind w:right="1"/>
        <w:jc w:val="both"/>
        <w:rPr>
          <w:rFonts w:eastAsia="Calibri"/>
          <w:lang w:eastAsia="en-US"/>
        </w:rPr>
      </w:pPr>
      <w:r w:rsidRPr="00356EFC">
        <w:rPr>
          <w:rStyle w:val="apple-style-span"/>
          <w:color w:val="000000"/>
        </w:rPr>
        <w:t xml:space="preserve">            3.3. </w:t>
      </w:r>
      <w:r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Pr="00B41D64">
        <w:rPr>
          <w:rFonts w:eastAsia="Calibri"/>
          <w:lang w:eastAsia="en-US"/>
        </w:rPr>
        <w:t xml:space="preserve">списания  </w:t>
      </w:r>
      <w:r w:rsidRPr="00DE66DD">
        <w:rPr>
          <w:rFonts w:eastAsia="Calibri"/>
          <w:lang w:eastAsia="en-US"/>
        </w:rPr>
        <w:t>денежных сре</w:t>
      </w:r>
      <w:proofErr w:type="gramStart"/>
      <w:r w:rsidRPr="00DE66DD">
        <w:rPr>
          <w:rFonts w:eastAsia="Calibri"/>
          <w:lang w:eastAsia="en-US"/>
        </w:rPr>
        <w:t xml:space="preserve">дств </w:t>
      </w:r>
      <w:r w:rsidRPr="00B41D64">
        <w:rPr>
          <w:rFonts w:eastAsia="Calibri"/>
          <w:lang w:eastAsia="en-US"/>
        </w:rPr>
        <w:t>с к</w:t>
      </w:r>
      <w:proofErr w:type="gramEnd"/>
      <w:r w:rsidRPr="00B41D64">
        <w:rPr>
          <w:rFonts w:eastAsia="Calibri"/>
          <w:lang w:eastAsia="en-US"/>
        </w:rPr>
        <w:t xml:space="preserve">орреспондентского </w:t>
      </w:r>
      <w:r w:rsidRPr="00DE66DD">
        <w:rPr>
          <w:rFonts w:eastAsia="Calibri"/>
          <w:lang w:eastAsia="en-US"/>
        </w:rPr>
        <w:t xml:space="preserve">счет банка </w:t>
      </w:r>
      <w:r>
        <w:rPr>
          <w:rFonts w:eastAsia="Calibri"/>
          <w:lang w:eastAsia="en-US"/>
        </w:rPr>
        <w:t>Заказчика</w:t>
      </w:r>
      <w:r w:rsidRPr="00DE66DD">
        <w:rPr>
          <w:rFonts w:eastAsia="Calibri"/>
          <w:lang w:eastAsia="en-US"/>
        </w:rPr>
        <w:t>.</w:t>
      </w:r>
    </w:p>
    <w:p w:rsidR="00EA0269" w:rsidRDefault="00EA0269" w:rsidP="00EA0269">
      <w:pPr>
        <w:pStyle w:val="a4"/>
        <w:ind w:firstLine="540"/>
      </w:pPr>
      <w:r w:rsidRPr="00AE6DD5">
        <w:t xml:space="preserve">   </w:t>
      </w:r>
    </w:p>
    <w:p w:rsidR="00BF5E4E" w:rsidRDefault="00BF5E4E" w:rsidP="0068368C">
      <w:pPr>
        <w:tabs>
          <w:tab w:val="left" w:pos="540"/>
        </w:tabs>
        <w:ind w:right="1"/>
        <w:jc w:val="both"/>
        <w:rPr>
          <w:rFonts w:eastAsia="Calibri"/>
          <w:lang w:eastAsia="en-US"/>
        </w:rPr>
      </w:pPr>
    </w:p>
    <w:p w:rsidR="00316268" w:rsidRDefault="002F0172" w:rsidP="00316268">
      <w:pPr>
        <w:jc w:val="center"/>
        <w:rPr>
          <w:b/>
        </w:rPr>
      </w:pPr>
      <w:r w:rsidRPr="002F0172">
        <w:rPr>
          <w:b/>
        </w:rPr>
        <w:t>4.ОТВЕТСТВЕННОСТЬ СТОРОН</w:t>
      </w:r>
    </w:p>
    <w:p w:rsidR="00BD27EB" w:rsidRDefault="002F0172" w:rsidP="00BE64A9">
      <w:pPr>
        <w:ind w:firstLine="708"/>
        <w:jc w:val="both"/>
      </w:pPr>
      <w:r w:rsidRPr="002F0172">
        <w:t>4.1. За нарушение срока оказ</w:t>
      </w:r>
      <w:r w:rsidR="00AA4AFA">
        <w:t xml:space="preserve">ания Услуг, </w:t>
      </w:r>
      <w:r w:rsidR="00EA0269" w:rsidRPr="001C51EA">
        <w:t xml:space="preserve">указанного в </w:t>
      </w:r>
      <w:r w:rsidR="00EA0269">
        <w:t>П</w:t>
      </w:r>
      <w:r w:rsidR="00EA0269" w:rsidRPr="001C51EA">
        <w:t xml:space="preserve">ротоколе </w:t>
      </w:r>
      <w:r w:rsidR="00EA0269">
        <w:t>(</w:t>
      </w:r>
      <w:r w:rsidR="00EA0269" w:rsidRPr="00997C07">
        <w:t>Приложение №</w:t>
      </w:r>
      <w:r w:rsidR="00EA0269">
        <w:t>2),</w:t>
      </w:r>
      <w:r w:rsidRPr="002F0172">
        <w:t xml:space="preserve"> Исполнитель уплачивает За</w:t>
      </w:r>
      <w:r>
        <w:t>казчику неустойку в размере 0,1</w:t>
      </w:r>
      <w:r w:rsidRPr="002F0172">
        <w:t>%</w:t>
      </w:r>
      <w:r>
        <w:t xml:space="preserve"> (ноль целых одна десятая процента)</w:t>
      </w:r>
      <w:r w:rsidRPr="002F0172">
        <w:t xml:space="preserve"> от суммы </w:t>
      </w:r>
      <w:r w:rsidR="00100426">
        <w:t xml:space="preserve"> Д</w:t>
      </w:r>
      <w:r w:rsidRPr="002F0172">
        <w:t>оговора за каждый день просрочки.</w:t>
      </w:r>
    </w:p>
    <w:p w:rsidR="00EA0269" w:rsidRDefault="001D3CE3" w:rsidP="00EA0269">
      <w:pPr>
        <w:pStyle w:val="ad"/>
        <w:spacing w:before="0" w:beforeAutospacing="0" w:after="0" w:afterAutospacing="0"/>
        <w:ind w:firstLine="709"/>
        <w:jc w:val="both"/>
      </w:pPr>
      <w:r>
        <w:t>4.2. В случае нарушения Исполнителем сроков представления документов предус</w:t>
      </w:r>
      <w:r w:rsidR="00AA4AFA">
        <w:t>мотренных п. 2.1.2</w:t>
      </w:r>
      <w:r w:rsidR="00100426">
        <w:t xml:space="preserve"> Д</w:t>
      </w:r>
      <w:r>
        <w:t>оговора, Заказчик  вправе начислить и взыскать с Исполн</w:t>
      </w:r>
      <w:r w:rsidR="000D7ADF">
        <w:t>ителя  неустойку в размере 0,1</w:t>
      </w:r>
      <w:r>
        <w:t xml:space="preserve">% </w:t>
      </w:r>
      <w:r w:rsidR="005A0C53">
        <w:t xml:space="preserve">(ноль целых одна десятая процента) </w:t>
      </w:r>
      <w:r>
        <w:t>от суммы</w:t>
      </w:r>
      <w:r w:rsidR="00EA0269">
        <w:t>,</w:t>
      </w:r>
      <w:r>
        <w:t xml:space="preserve"> </w:t>
      </w:r>
      <w:r w:rsidR="00100426">
        <w:t xml:space="preserve"> </w:t>
      </w:r>
      <w:r w:rsidR="00EA0269" w:rsidRPr="001C51EA">
        <w:t xml:space="preserve">указанной в Протоколе (Приложение № </w:t>
      </w:r>
      <w:r w:rsidR="00EA0269">
        <w:t>2), оформленном согласно заявке,</w:t>
      </w:r>
      <w:r>
        <w:t xml:space="preserve"> за каждый день просрочки </w:t>
      </w:r>
      <w:r w:rsidR="00EA0269">
        <w:t>представления любого из документов.</w:t>
      </w:r>
    </w:p>
    <w:p w:rsidR="002F0172" w:rsidRDefault="001D3CE3" w:rsidP="002F0172">
      <w:pPr>
        <w:ind w:firstLine="708"/>
        <w:jc w:val="both"/>
      </w:pPr>
      <w:r>
        <w:t>4.3</w:t>
      </w:r>
      <w:r w:rsidR="002F0172" w:rsidRPr="002F0172">
        <w:t>. Уплата неустойки не освобождает Исполнителя от выполнения договорных обязательств.</w:t>
      </w:r>
    </w:p>
    <w:p w:rsidR="002F0172" w:rsidRPr="002F0172" w:rsidRDefault="001D3CE3" w:rsidP="002F0172">
      <w:pPr>
        <w:ind w:firstLine="708"/>
        <w:jc w:val="both"/>
      </w:pPr>
      <w:r>
        <w:t>4.4</w:t>
      </w:r>
      <w:r w:rsidR="002F0172" w:rsidRPr="002F0172">
        <w:t>. Меры ответственности сторон</w:t>
      </w:r>
      <w:r w:rsidR="00100426">
        <w:t>, не предусмотренные Д</w:t>
      </w:r>
      <w:r w:rsidR="002F0172" w:rsidRPr="002F0172">
        <w:t>оговором, применяются в соответствии с нормами гражданского законодательства, действующими на территории Российской Федерации</w:t>
      </w:r>
      <w:r w:rsidR="00ED754E">
        <w:t>.</w:t>
      </w:r>
    </w:p>
    <w:p w:rsidR="00316268" w:rsidRDefault="001D3CE3" w:rsidP="00316268">
      <w:pPr>
        <w:ind w:firstLine="708"/>
        <w:jc w:val="both"/>
      </w:pPr>
      <w:r>
        <w:t>4.5</w:t>
      </w:r>
      <w:r w:rsidR="002F0172" w:rsidRPr="002F0172">
        <w:t xml:space="preserve">. </w:t>
      </w:r>
      <w:r w:rsidR="008A2CFF" w:rsidRPr="00E17264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 Срок ответа на претензию со</w:t>
      </w:r>
      <w:r w:rsidR="0006338C">
        <w:t>ставляет 15 (пятнадцать) календарных</w:t>
      </w:r>
      <w:r w:rsidR="008A2CFF" w:rsidRPr="00E17264">
        <w:t xml:space="preserve"> дней с момента её получения.</w:t>
      </w:r>
    </w:p>
    <w:p w:rsidR="00EC3408" w:rsidRPr="00EC3408" w:rsidRDefault="00EC3408" w:rsidP="00EC3408">
      <w:pPr>
        <w:tabs>
          <w:tab w:val="num" w:pos="1260"/>
        </w:tabs>
        <w:jc w:val="both"/>
      </w:pPr>
      <w:r w:rsidRPr="00EC3408">
        <w:t xml:space="preserve">            </w:t>
      </w:r>
      <w:r>
        <w:t>4.6</w:t>
      </w:r>
      <w:r w:rsidRPr="00EC3408">
        <w:t>. Исполнитель подтверждает и гарантирует, что при предоставлении в адрес Заказчика информации о полной цепочке собственников (</w:t>
      </w:r>
      <w:r>
        <w:t>п.2.1.6-2.1.8</w:t>
      </w:r>
      <w:r w:rsidRPr="00EC3408">
        <w:t xml:space="preserve"> Договора), им соблюдены все требования Федерального закона от 27.07.2006 г. №152-ФЗ «О персональных данных». </w:t>
      </w:r>
    </w:p>
    <w:p w:rsidR="00EC3408" w:rsidRDefault="00EC3408" w:rsidP="00EC3408">
      <w:pPr>
        <w:tabs>
          <w:tab w:val="num" w:pos="1260"/>
        </w:tabs>
        <w:jc w:val="both"/>
      </w:pPr>
      <w:r w:rsidRPr="00EC3408">
        <w:t xml:space="preserve">            </w:t>
      </w:r>
      <w:proofErr w:type="gramStart"/>
      <w:r w:rsidRPr="00EC3408"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EA0269" w:rsidRPr="00EC3408" w:rsidRDefault="00EA0269" w:rsidP="00EC3408">
      <w:pPr>
        <w:tabs>
          <w:tab w:val="num" w:pos="1260"/>
        </w:tabs>
        <w:jc w:val="both"/>
      </w:pPr>
    </w:p>
    <w:p w:rsidR="00316268" w:rsidRDefault="002F0172" w:rsidP="00EC3408">
      <w:pPr>
        <w:numPr>
          <w:ilvl w:val="0"/>
          <w:numId w:val="8"/>
        </w:numPr>
        <w:jc w:val="center"/>
        <w:rPr>
          <w:b/>
        </w:rPr>
      </w:pPr>
      <w:r w:rsidRPr="002F0172">
        <w:rPr>
          <w:b/>
        </w:rPr>
        <w:t>СРОК ДЕЙСТВИЯ ДОГОВОРА</w:t>
      </w:r>
    </w:p>
    <w:p w:rsidR="00EA0269" w:rsidRDefault="002F0172" w:rsidP="00EA0269">
      <w:pPr>
        <w:ind w:firstLine="708"/>
        <w:jc w:val="both"/>
      </w:pPr>
      <w:r>
        <w:t>5</w:t>
      </w:r>
      <w:r w:rsidRPr="002F0172">
        <w:t>.1</w:t>
      </w:r>
      <w:r w:rsidR="00100426">
        <w:t xml:space="preserve">. </w:t>
      </w:r>
      <w:r w:rsidR="00AA4AFA">
        <w:t xml:space="preserve">Договор действует с </w:t>
      </w:r>
      <w:r w:rsidR="00EA0269">
        <w:t xml:space="preserve"> «1»января 2014 г.</w:t>
      </w:r>
      <w:r w:rsidR="00EA0269" w:rsidRPr="002F0172">
        <w:t xml:space="preserve"> и до </w:t>
      </w:r>
      <w:r w:rsidR="00EA0269">
        <w:t>«31»декабря 2014 г.</w:t>
      </w:r>
    </w:p>
    <w:p w:rsidR="001A3927" w:rsidRPr="006430D0" w:rsidRDefault="004E1941" w:rsidP="001A3927">
      <w:pPr>
        <w:pStyle w:val="20"/>
        <w:spacing w:after="0" w:line="240" w:lineRule="auto"/>
        <w:ind w:firstLine="709"/>
        <w:jc w:val="both"/>
      </w:pPr>
      <w:r>
        <w:t xml:space="preserve">5.2. </w:t>
      </w:r>
      <w:r w:rsidR="001A3927">
        <w:t xml:space="preserve">Заказчик вправе в любое время в одностороннем порядке отказаться от исполнения обязательств по Договору, письменно уведомив об отказе от исполнения  Исполнителя за 3 (три) </w:t>
      </w:r>
      <w:r w:rsidR="00B76A99">
        <w:t xml:space="preserve">календарных </w:t>
      </w:r>
      <w:r w:rsidR="001A3927">
        <w:t xml:space="preserve">дня до даты одностороннего отказа от исполнения </w:t>
      </w:r>
      <w:r w:rsidR="001A3927" w:rsidRPr="006430D0">
        <w:t xml:space="preserve">обязательств по Договору. Договор считается расторгнутым по истечении 3 (трех) </w:t>
      </w:r>
      <w:r w:rsidR="00B76A99">
        <w:t xml:space="preserve">календарных </w:t>
      </w:r>
      <w:r w:rsidR="001A3927" w:rsidRPr="006430D0">
        <w:t>дней с момента  получения Исполнителем письменного уведомления об отказе от исполнения обязательств по Договору.</w:t>
      </w:r>
    </w:p>
    <w:p w:rsidR="005928A5" w:rsidRDefault="00EA0269" w:rsidP="00EA0269">
      <w:pPr>
        <w:jc w:val="both"/>
      </w:pPr>
      <w:r>
        <w:t xml:space="preserve">            </w:t>
      </w:r>
    </w:p>
    <w:p w:rsidR="00316268" w:rsidRPr="00EC3408" w:rsidRDefault="00EA1CD3" w:rsidP="00316268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C874F0">
        <w:rPr>
          <w:b/>
        </w:rPr>
        <w:lastRenderedPageBreak/>
        <w:t>ОБСТОЯТЕЛЬСТВА НЕПРЕОДОЛИМОЙ СИЛЫ</w:t>
      </w:r>
    </w:p>
    <w:p w:rsidR="00A62A53" w:rsidRDefault="00A62A53" w:rsidP="00A62A53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A62A53">
        <w:t>6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A62A53" w:rsidRDefault="00A62A53" w:rsidP="00A62A53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A62A53">
        <w:t>6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A62A53" w:rsidRDefault="00A62A53" w:rsidP="00A62A53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A62A53" w:rsidRDefault="00A62A53" w:rsidP="00A62A53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A62A53" w:rsidRDefault="00A62A53" w:rsidP="00A62A53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A62A53">
        <w:t>6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A62A53" w:rsidRDefault="00A62A53" w:rsidP="00A62A53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A62A53">
        <w:t>6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A62A53" w:rsidRDefault="00A62A53" w:rsidP="00A62A53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A62A53">
        <w:t>6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5928A5" w:rsidRDefault="00A62A53" w:rsidP="00A62A53">
      <w:pPr>
        <w:pStyle w:val="a5"/>
        <w:ind w:firstLine="0"/>
        <w:jc w:val="both"/>
      </w:pPr>
      <w:r w:rsidRPr="00A62A53">
        <w:t xml:space="preserve">         6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316268" w:rsidRPr="00316268" w:rsidRDefault="00316268" w:rsidP="00316268">
      <w:pPr>
        <w:pStyle w:val="a5"/>
        <w:jc w:val="both"/>
      </w:pPr>
    </w:p>
    <w:p w:rsidR="00316268" w:rsidRDefault="005928A5" w:rsidP="00316268">
      <w:pPr>
        <w:numPr>
          <w:ilvl w:val="0"/>
          <w:numId w:val="4"/>
        </w:numPr>
        <w:jc w:val="center"/>
        <w:rPr>
          <w:b/>
        </w:rPr>
      </w:pPr>
      <w:r>
        <w:rPr>
          <w:b/>
        </w:rPr>
        <w:t>КОНФИДЕНЦИАЛЬНОСТЬ</w:t>
      </w:r>
    </w:p>
    <w:p w:rsidR="00EC3408" w:rsidRPr="00316268" w:rsidRDefault="00EC3408" w:rsidP="00EC3408">
      <w:pPr>
        <w:ind w:left="720"/>
        <w:rPr>
          <w:b/>
        </w:rPr>
      </w:pPr>
    </w:p>
    <w:p w:rsidR="000822FF" w:rsidRPr="008D7B70" w:rsidRDefault="002F0172" w:rsidP="0068368C">
      <w:pPr>
        <w:pStyle w:val="a5"/>
        <w:ind w:firstLine="708"/>
        <w:jc w:val="both"/>
      </w:pPr>
      <w:r>
        <w:t>7</w:t>
      </w:r>
      <w:r w:rsidR="005928A5" w:rsidRPr="008D7B70">
        <w:t>.1.</w:t>
      </w:r>
      <w:r w:rsidR="005928A5">
        <w:t xml:space="preserve"> </w:t>
      </w:r>
      <w:r w:rsidR="005928A5" w:rsidRPr="008D7B70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2F104F" w:rsidRPr="0064727A" w:rsidRDefault="002F0172" w:rsidP="00AE6DD5">
      <w:pPr>
        <w:pStyle w:val="a5"/>
        <w:ind w:firstLine="708"/>
        <w:jc w:val="both"/>
      </w:pPr>
      <w:r>
        <w:t>7</w:t>
      </w:r>
      <w:r w:rsidR="005928A5" w:rsidRPr="008D7B70">
        <w:t>.2.</w:t>
      </w:r>
      <w:r w:rsidR="005928A5">
        <w:t xml:space="preserve"> </w:t>
      </w:r>
      <w:r w:rsidR="005928A5" w:rsidRPr="008D7B70">
        <w:t xml:space="preserve"> </w:t>
      </w:r>
      <w:proofErr w:type="gramStart"/>
      <w:r w:rsidR="002F104F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456AF6" w:rsidRPr="002F104F" w:rsidRDefault="002F0172" w:rsidP="00AE6DD5">
      <w:pPr>
        <w:pStyle w:val="a5"/>
        <w:ind w:firstLine="708"/>
        <w:jc w:val="both"/>
      </w:pPr>
      <w:r>
        <w:t>7</w:t>
      </w:r>
      <w:r w:rsidR="005928A5" w:rsidRPr="008D7B70">
        <w:t>.3. 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</w:t>
      </w:r>
      <w:r w:rsidR="005928A5" w:rsidRPr="009A48DB">
        <w:t>.</w:t>
      </w:r>
    </w:p>
    <w:p w:rsidR="00316268" w:rsidRPr="00316268" w:rsidRDefault="00316268" w:rsidP="00AA4AFA">
      <w:pPr>
        <w:pStyle w:val="a5"/>
        <w:ind w:firstLine="0"/>
        <w:jc w:val="both"/>
      </w:pPr>
    </w:p>
    <w:p w:rsidR="00316268" w:rsidRDefault="00456AF6" w:rsidP="00316268">
      <w:pPr>
        <w:numPr>
          <w:ilvl w:val="0"/>
          <w:numId w:val="4"/>
        </w:numPr>
        <w:jc w:val="center"/>
        <w:rPr>
          <w:b/>
        </w:rPr>
      </w:pPr>
      <w:r>
        <w:rPr>
          <w:b/>
        </w:rPr>
        <w:t>ПОРЯДОК РАЗРЕШЕНИЯ СПОРОВ</w:t>
      </w:r>
    </w:p>
    <w:p w:rsidR="005934E5" w:rsidRPr="00E36E3C" w:rsidRDefault="00B5657B" w:rsidP="005934E5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  8.1.</w:t>
      </w:r>
      <w:r w:rsidR="005934E5">
        <w:t xml:space="preserve"> </w:t>
      </w:r>
      <w:r w:rsidR="005934E5" w:rsidRPr="00E36E3C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</w:t>
      </w:r>
      <w:r w:rsidR="005934E5" w:rsidRPr="00E36E3C">
        <w:lastRenderedPageBreak/>
        <w:t xml:space="preserve">суде </w:t>
      </w:r>
      <w:r w:rsidR="00EA0269">
        <w:t>Ярославской области.</w:t>
      </w:r>
    </w:p>
    <w:p w:rsidR="005934E5" w:rsidRPr="005934E5" w:rsidRDefault="00EA0269" w:rsidP="005934E5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 8.2.</w:t>
      </w:r>
      <w:r w:rsidR="005934E5" w:rsidRPr="005934E5">
        <w:t xml:space="preserve">До обращения в Арбитражный суд </w:t>
      </w:r>
      <w:r>
        <w:t>Ярославской области</w:t>
      </w:r>
      <w:r w:rsidR="005934E5" w:rsidRPr="005934E5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4251A2" w:rsidRPr="005934E5" w:rsidRDefault="004251A2" w:rsidP="005934E5">
      <w:pPr>
        <w:jc w:val="both"/>
      </w:pPr>
    </w:p>
    <w:p w:rsidR="00316268" w:rsidRDefault="00456AF6" w:rsidP="00316268">
      <w:pPr>
        <w:numPr>
          <w:ilvl w:val="0"/>
          <w:numId w:val="4"/>
        </w:numPr>
        <w:ind w:right="1"/>
        <w:jc w:val="center"/>
        <w:rPr>
          <w:b/>
        </w:rPr>
      </w:pPr>
      <w:r>
        <w:rPr>
          <w:b/>
        </w:rPr>
        <w:t>ЗАКЛЮЧИТЕЛЬНЫЕ ПОЛОЖЕНИЯ</w:t>
      </w:r>
    </w:p>
    <w:p w:rsidR="006217D4" w:rsidRDefault="00100426" w:rsidP="0068368C">
      <w:pPr>
        <w:pStyle w:val="a4"/>
        <w:ind w:firstLine="709"/>
      </w:pPr>
      <w:r>
        <w:t>9</w:t>
      </w:r>
      <w:r w:rsidR="00DF3AE0">
        <w:t>.1. Все изменения и дополнения к Договору</w:t>
      </w:r>
      <w:r w:rsidR="004E1941">
        <w:t>, за исключением случаев, предусмотренных в п.-п. 2.2., 5.2.,</w:t>
      </w:r>
      <w:r w:rsidR="00DF3AE0">
        <w:t xml:space="preserve"> действительны лишь при условии, что они совершены в письменной форме и подписаны уполномоченными на то представителями </w:t>
      </w:r>
      <w:r w:rsidR="002006C7">
        <w:t>С</w:t>
      </w:r>
      <w:r w:rsidR="00DF3AE0">
        <w:t>торон.</w:t>
      </w:r>
    </w:p>
    <w:p w:rsidR="00BD27EB" w:rsidRDefault="00100426" w:rsidP="0068368C">
      <w:pPr>
        <w:pStyle w:val="2"/>
        <w:spacing w:after="0" w:line="240" w:lineRule="auto"/>
        <w:ind w:left="0" w:firstLine="720"/>
        <w:jc w:val="both"/>
      </w:pPr>
      <w:r>
        <w:t>9</w:t>
      </w:r>
      <w:r w:rsidR="00DF3AE0">
        <w:t xml:space="preserve">.2. Договор составлен в двух экземплярах и находится по одному у каждой </w:t>
      </w:r>
      <w:r w:rsidR="00DF3AE0" w:rsidRPr="006217D4">
        <w:t>из Сторон.</w:t>
      </w:r>
    </w:p>
    <w:p w:rsidR="00456AF6" w:rsidRDefault="006B0743" w:rsidP="00BD27EB">
      <w:pPr>
        <w:pStyle w:val="2"/>
        <w:spacing w:after="0" w:line="240" w:lineRule="auto"/>
        <w:jc w:val="both"/>
      </w:pPr>
      <w:r w:rsidRPr="006217D4">
        <w:t xml:space="preserve">       9.3. </w:t>
      </w:r>
      <w:r w:rsidR="00BD27EB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BD27EB">
        <w:rPr>
          <w:rFonts w:eastAsia="Calibri"/>
          <w:color w:val="000000"/>
        </w:rPr>
        <w:t>Исполнителем</w:t>
      </w:r>
      <w:r w:rsidR="00BD27EB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BD27EB">
        <w:rPr>
          <w:rFonts w:eastAsia="Calibri"/>
          <w:color w:val="000000"/>
        </w:rPr>
        <w:t>упки прав требования Заказчиком</w:t>
      </w:r>
      <w:r w:rsidR="00BD27EB" w:rsidRPr="00033E66">
        <w:rPr>
          <w:rFonts w:eastAsia="Calibri"/>
          <w:color w:val="000000"/>
        </w:rPr>
        <w:t xml:space="preserve">. </w:t>
      </w:r>
      <w:r w:rsidR="00BD27EB">
        <w:t xml:space="preserve">         </w:t>
      </w:r>
    </w:p>
    <w:p w:rsidR="00BD27EB" w:rsidRPr="00AA4AFA" w:rsidRDefault="00BD27EB" w:rsidP="00D33D0E">
      <w:pPr>
        <w:pStyle w:val="2"/>
        <w:spacing w:after="0" w:line="240" w:lineRule="auto"/>
        <w:ind w:left="0"/>
        <w:jc w:val="both"/>
        <w:rPr>
          <w:b/>
        </w:rPr>
      </w:pPr>
    </w:p>
    <w:p w:rsidR="00DF3AE0" w:rsidRDefault="00456AF6" w:rsidP="00EC3408">
      <w:pPr>
        <w:numPr>
          <w:ilvl w:val="0"/>
          <w:numId w:val="4"/>
        </w:numPr>
        <w:jc w:val="center"/>
        <w:rPr>
          <w:b/>
        </w:rPr>
      </w:pPr>
      <w:r>
        <w:rPr>
          <w:b/>
        </w:rPr>
        <w:t>ЮРИДИЧЕСКИЕ АДРЕСА, РЕКВИЗИТЫ И ПОДПИСИ  СТОРОН</w:t>
      </w:r>
    </w:p>
    <w:p w:rsidR="00EC3408" w:rsidRPr="00EC3408" w:rsidRDefault="00EC3408" w:rsidP="00EC3408">
      <w:pPr>
        <w:ind w:left="720"/>
        <w:rPr>
          <w:b/>
        </w:rPr>
      </w:pPr>
    </w:p>
    <w:tbl>
      <w:tblPr>
        <w:tblW w:w="9955" w:type="dxa"/>
        <w:tblInd w:w="-176" w:type="dxa"/>
        <w:tblLook w:val="01E0" w:firstRow="1" w:lastRow="1" w:firstColumn="1" w:lastColumn="1" w:noHBand="0" w:noVBand="0"/>
      </w:tblPr>
      <w:tblGrid>
        <w:gridCol w:w="176"/>
        <w:gridCol w:w="4786"/>
        <w:gridCol w:w="236"/>
        <w:gridCol w:w="4723"/>
        <w:gridCol w:w="34"/>
      </w:tblGrid>
      <w:tr w:rsidR="009A5E96" w:rsidTr="003E0C7B">
        <w:trPr>
          <w:trHeight w:val="288"/>
        </w:trPr>
        <w:tc>
          <w:tcPr>
            <w:tcW w:w="4962" w:type="dxa"/>
            <w:gridSpan w:val="2"/>
            <w:vAlign w:val="center"/>
          </w:tcPr>
          <w:p w:rsidR="009A5E96" w:rsidRDefault="009A5E96" w:rsidP="00976D0F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5A0C5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5E96" w:rsidRPr="00191758" w:rsidRDefault="009A5E96" w:rsidP="00976D0F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gridSpan w:val="3"/>
            <w:vAlign w:val="center"/>
          </w:tcPr>
          <w:p w:rsidR="009A5E96" w:rsidRPr="00191758" w:rsidRDefault="009A5E96" w:rsidP="00976D0F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5A0C5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A5E96" w:rsidRPr="009A2129" w:rsidTr="003E0C7B">
        <w:trPr>
          <w:trHeight w:val="576"/>
        </w:trPr>
        <w:tc>
          <w:tcPr>
            <w:tcW w:w="4962" w:type="dxa"/>
            <w:gridSpan w:val="2"/>
          </w:tcPr>
          <w:p w:rsidR="009A5E96" w:rsidRPr="00760B0F" w:rsidRDefault="00EA0269" w:rsidP="00976D0F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B55702">
              <w:rPr>
                <w:b/>
                <w:i/>
              </w:rPr>
              <w:t>ОАО «МРСК Центра» (Филиал ОАО «МРСК Центра</w:t>
            </w:r>
            <w:proofErr w:type="gramStart"/>
            <w:r w:rsidRPr="00B55702">
              <w:rPr>
                <w:b/>
                <w:i/>
              </w:rPr>
              <w:t>»-</w:t>
            </w:r>
            <w:proofErr w:type="gramEnd"/>
            <w:r w:rsidRPr="00B55702">
              <w:rPr>
                <w:b/>
                <w:i/>
              </w:rPr>
              <w:t>«Ярэнерго»)</w:t>
            </w:r>
          </w:p>
        </w:tc>
        <w:tc>
          <w:tcPr>
            <w:tcW w:w="4993" w:type="dxa"/>
            <w:gridSpan w:val="3"/>
          </w:tcPr>
          <w:p w:rsidR="009A5E96" w:rsidRPr="009A2129" w:rsidRDefault="009A2129" w:rsidP="00976D0F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9A2129">
              <w:rPr>
                <w:b/>
                <w:bCs/>
                <w:i/>
              </w:rPr>
              <w:t xml:space="preserve">АНО «Национальный центр обучения навыкам первой помощи  «Школа </w:t>
            </w:r>
            <w:proofErr w:type="spellStart"/>
            <w:r w:rsidRPr="009A2129">
              <w:rPr>
                <w:b/>
                <w:bCs/>
                <w:i/>
              </w:rPr>
              <w:t>Бубнова</w:t>
            </w:r>
            <w:proofErr w:type="spellEnd"/>
            <w:r w:rsidRPr="009A2129">
              <w:rPr>
                <w:b/>
                <w:bCs/>
                <w:i/>
              </w:rPr>
              <w:t>»</w:t>
            </w:r>
          </w:p>
        </w:tc>
      </w:tr>
      <w:tr w:rsidR="009A5E96" w:rsidTr="003E0C7B">
        <w:trPr>
          <w:trHeight w:val="936"/>
        </w:trPr>
        <w:tc>
          <w:tcPr>
            <w:tcW w:w="4962" w:type="dxa"/>
            <w:gridSpan w:val="2"/>
          </w:tcPr>
          <w:p w:rsidR="00126A9D" w:rsidRPr="00126A9D" w:rsidRDefault="00126A9D" w:rsidP="00126A9D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126A9D">
              <w:t>Место нахождения юридического лица:</w:t>
            </w:r>
          </w:p>
          <w:p w:rsidR="00ED5F8B" w:rsidRDefault="00ED5F8B" w:rsidP="00ED5F8B">
            <w:pPr>
              <w:ind w:firstLine="6"/>
            </w:pPr>
            <w:r w:rsidRPr="007F32C3">
              <w:t>12</w:t>
            </w:r>
            <w:r>
              <w:t>7018</w:t>
            </w:r>
            <w:r w:rsidRPr="007F32C3">
              <w:t xml:space="preserve">, г. Москва, </w:t>
            </w:r>
            <w:r>
              <w:t>ул</w:t>
            </w:r>
            <w:r w:rsidRPr="007F32C3">
              <w:t>.</w:t>
            </w:r>
            <w:r>
              <w:t>2-ая Ямская</w:t>
            </w:r>
            <w:r w:rsidRPr="007F32C3">
              <w:t>, д. 4</w:t>
            </w:r>
            <w:r>
              <w:t xml:space="preserve"> </w:t>
            </w:r>
          </w:p>
          <w:p w:rsidR="009A5E96" w:rsidRPr="00976248" w:rsidRDefault="00ED5F8B" w:rsidP="000822FF">
            <w:pPr>
              <w:ind w:firstLine="6"/>
            </w:pPr>
            <w:r>
              <w:t>Реквизиты филиала ОАО «МРСК Центра</w:t>
            </w:r>
            <w:proofErr w:type="gramStart"/>
            <w:r>
              <w:t>»-</w:t>
            </w:r>
            <w:proofErr w:type="gramEnd"/>
            <w:r>
              <w:t>«Ярэнерго»:</w:t>
            </w:r>
          </w:p>
        </w:tc>
        <w:tc>
          <w:tcPr>
            <w:tcW w:w="4993" w:type="dxa"/>
            <w:gridSpan w:val="3"/>
          </w:tcPr>
          <w:p w:rsidR="00126A9D" w:rsidRPr="00126A9D" w:rsidRDefault="00126A9D" w:rsidP="00126A9D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126A9D">
              <w:t>Место нахождения юридического лица:</w:t>
            </w:r>
          </w:p>
          <w:p w:rsidR="009A5E96" w:rsidRPr="00976248" w:rsidRDefault="009A2129" w:rsidP="009A2129">
            <w:r w:rsidRPr="009A2129">
              <w:t>Юридический и почтовый адрес:</w:t>
            </w:r>
            <w:r w:rsidRPr="006B666E">
              <w:rPr>
                <w:b/>
                <w:bCs/>
              </w:rPr>
              <w:t xml:space="preserve"> </w:t>
            </w:r>
            <w:r w:rsidRPr="006B666E">
              <w:rPr>
                <w:b/>
                <w:bCs/>
              </w:rPr>
              <w:br/>
            </w:r>
            <w:r w:rsidRPr="006B666E">
              <w:rPr>
                <w:bCs/>
              </w:rPr>
              <w:t xml:space="preserve">107241, </w:t>
            </w:r>
            <w:r w:rsidRPr="006B666E">
              <w:t>Москва,  ул. Байкальская, д. 18, корп. 4,</w:t>
            </w:r>
            <w:r>
              <w:t xml:space="preserve"> </w:t>
            </w:r>
            <w:r w:rsidRPr="006B666E">
              <w:t xml:space="preserve">кв. 28, </w:t>
            </w:r>
          </w:p>
        </w:tc>
      </w:tr>
      <w:tr w:rsidR="009A5E96" w:rsidTr="003E0C7B">
        <w:trPr>
          <w:trHeight w:val="641"/>
        </w:trPr>
        <w:tc>
          <w:tcPr>
            <w:tcW w:w="4962" w:type="dxa"/>
            <w:gridSpan w:val="2"/>
          </w:tcPr>
          <w:p w:rsidR="00ED5F8B" w:rsidRPr="00457573" w:rsidRDefault="00ED5F8B" w:rsidP="00ED5F8B">
            <w:pPr>
              <w:ind w:firstLine="6"/>
            </w:pPr>
            <w:r>
              <w:t>Адрес места нахождения филиала ОАО «МРСК Центра</w:t>
            </w:r>
            <w:proofErr w:type="gramStart"/>
            <w:r>
              <w:t>»-</w:t>
            </w:r>
            <w:proofErr w:type="gramEnd"/>
            <w:r>
              <w:t xml:space="preserve">«Ярэнерго»: </w:t>
            </w:r>
          </w:p>
          <w:p w:rsidR="00ED5F8B" w:rsidRDefault="00ED5F8B" w:rsidP="00ED5F8B">
            <w:pPr>
              <w:ind w:firstLine="6"/>
            </w:pPr>
            <w:r>
              <w:t>150003 г. Ярославль, ул. Воинова,12</w:t>
            </w:r>
          </w:p>
          <w:p w:rsidR="00ED5F8B" w:rsidRDefault="00ED5F8B" w:rsidP="00ED5F8B">
            <w:pPr>
              <w:ind w:firstLine="6"/>
            </w:pPr>
            <w:r>
              <w:t>ИНН/КПП: 6901067107 / 760602001</w:t>
            </w:r>
          </w:p>
          <w:p w:rsidR="00ED5F8B" w:rsidRPr="00A35690" w:rsidRDefault="00ED5F8B" w:rsidP="00ED5F8B">
            <w:pPr>
              <w:pStyle w:val="afa"/>
              <w:ind w:left="34"/>
              <w:jc w:val="both"/>
            </w:pPr>
            <w:proofErr w:type="gramStart"/>
            <w:r w:rsidRPr="00A35690">
              <w:t>Р</w:t>
            </w:r>
            <w:proofErr w:type="gramEnd"/>
            <w:r w:rsidRPr="00A35690">
              <w:t>/</w:t>
            </w:r>
            <w:proofErr w:type="spellStart"/>
            <w:r w:rsidRPr="00A35690">
              <w:t>сч</w:t>
            </w:r>
            <w:proofErr w:type="spellEnd"/>
            <w:r w:rsidRPr="00A35690">
              <w:t>:  40 702 810 777 020 004 402</w:t>
            </w:r>
          </w:p>
          <w:p w:rsidR="00ED5F8B" w:rsidRPr="00A35690" w:rsidRDefault="00ED5F8B" w:rsidP="00ED5F8B">
            <w:pPr>
              <w:pStyle w:val="afa"/>
              <w:ind w:left="34"/>
            </w:pPr>
            <w:r w:rsidRPr="00A35690">
              <w:t xml:space="preserve">Банк: Северный банк Сбербанка России, </w:t>
            </w:r>
            <w:proofErr w:type="spellStart"/>
            <w:r w:rsidRPr="00A35690">
              <w:t>г</w:t>
            </w:r>
            <w:proofErr w:type="gramStart"/>
            <w:r w:rsidRPr="00A35690">
              <w:t>.Я</w:t>
            </w:r>
            <w:proofErr w:type="gramEnd"/>
            <w:r w:rsidRPr="00A35690">
              <w:t>рославль</w:t>
            </w:r>
            <w:proofErr w:type="spellEnd"/>
          </w:p>
          <w:p w:rsidR="00ED5F8B" w:rsidRPr="00A35690" w:rsidRDefault="00ED5F8B" w:rsidP="00ED5F8B">
            <w:pPr>
              <w:pStyle w:val="afa"/>
              <w:ind w:left="34"/>
            </w:pPr>
            <w:r w:rsidRPr="00A35690">
              <w:t xml:space="preserve">Адрес банка: 150003, </w:t>
            </w:r>
            <w:proofErr w:type="spellStart"/>
            <w:r w:rsidRPr="00A35690">
              <w:t>г</w:t>
            </w:r>
            <w:proofErr w:type="gramStart"/>
            <w:r w:rsidRPr="00A35690">
              <w:t>.Я</w:t>
            </w:r>
            <w:proofErr w:type="gramEnd"/>
            <w:r w:rsidRPr="00A35690">
              <w:t>рославль</w:t>
            </w:r>
            <w:proofErr w:type="spellEnd"/>
            <w:r w:rsidRPr="00A35690">
              <w:t xml:space="preserve">, </w:t>
            </w:r>
            <w:proofErr w:type="spellStart"/>
            <w:r w:rsidRPr="00A35690">
              <w:t>ул.Советская</w:t>
            </w:r>
            <w:proofErr w:type="spellEnd"/>
            <w:r w:rsidRPr="00A35690">
              <w:t>, 34</w:t>
            </w:r>
          </w:p>
          <w:p w:rsidR="00ED5F8B" w:rsidRPr="00A35690" w:rsidRDefault="00ED5F8B" w:rsidP="00ED5F8B">
            <w:pPr>
              <w:pStyle w:val="afa"/>
              <w:ind w:left="34"/>
              <w:jc w:val="both"/>
            </w:pPr>
            <w:r w:rsidRPr="00A35690">
              <w:t>БИК банка: 047 888 670</w:t>
            </w:r>
          </w:p>
          <w:p w:rsidR="00ED5F8B" w:rsidRPr="00A35690" w:rsidRDefault="00ED5F8B" w:rsidP="00ED5F8B">
            <w:pPr>
              <w:pStyle w:val="afa"/>
              <w:ind w:left="34"/>
              <w:jc w:val="both"/>
            </w:pPr>
            <w:r w:rsidRPr="00A35690">
              <w:t>к/с 30 101 810 500 000 000 670.</w:t>
            </w:r>
          </w:p>
          <w:p w:rsidR="00ED5F8B" w:rsidRPr="007F32C3" w:rsidRDefault="00ED5F8B" w:rsidP="00ED5F8B">
            <w:pPr>
              <w:ind w:firstLine="6"/>
            </w:pPr>
            <w:r w:rsidRPr="007F32C3">
              <w:t>ОКПО: 00107577</w:t>
            </w:r>
            <w:r>
              <w:t xml:space="preserve"> </w:t>
            </w:r>
            <w:r w:rsidRPr="007F32C3">
              <w:t>ОГРН:  1046900099498</w:t>
            </w:r>
          </w:p>
          <w:p w:rsidR="009A5E96" w:rsidRPr="00D33D0E" w:rsidRDefault="00ED5F8B" w:rsidP="00ED5F8B">
            <w:pPr>
              <w:ind w:firstLine="6"/>
            </w:pPr>
            <w:r w:rsidRPr="007F32C3">
              <w:t>ОКАТО:   78401380000</w:t>
            </w:r>
          </w:p>
          <w:p w:rsidR="009A5E96" w:rsidRPr="00976248" w:rsidRDefault="009A5E96" w:rsidP="00976D0F">
            <w:pPr>
              <w:ind w:firstLine="6"/>
            </w:pPr>
          </w:p>
        </w:tc>
        <w:tc>
          <w:tcPr>
            <w:tcW w:w="4993" w:type="dxa"/>
            <w:gridSpan w:val="3"/>
          </w:tcPr>
          <w:p w:rsidR="009A2129" w:rsidRPr="009A2129" w:rsidRDefault="009A2129" w:rsidP="009A2129">
            <w:r w:rsidRPr="009A2129">
              <w:t xml:space="preserve">Место нахождения (проведения курсов):  </w:t>
            </w:r>
          </w:p>
          <w:p w:rsidR="009A2129" w:rsidRDefault="009A2129" w:rsidP="009A2129">
            <w:pPr>
              <w:ind w:firstLine="6"/>
            </w:pPr>
            <w:r w:rsidRPr="006B666E">
              <w:t>105523, Москва, Щелковское шоссе, д. 100, корп.</w:t>
            </w:r>
            <w:r>
              <w:t xml:space="preserve"> </w:t>
            </w:r>
            <w:r w:rsidRPr="006B666E">
              <w:t>6, офис 203</w:t>
            </w:r>
          </w:p>
          <w:p w:rsidR="009A2129" w:rsidRPr="009A2129" w:rsidRDefault="009A2129" w:rsidP="009A2129">
            <w:r w:rsidRPr="009A2129">
              <w:t>ОГРН: 1107799023023</w:t>
            </w:r>
          </w:p>
          <w:p w:rsidR="009A2129" w:rsidRPr="009A2129" w:rsidRDefault="009A2129" w:rsidP="009A2129">
            <w:pPr>
              <w:rPr>
                <w:bCs/>
              </w:rPr>
            </w:pPr>
            <w:r w:rsidRPr="009A2129">
              <w:t xml:space="preserve">ИНН: </w:t>
            </w:r>
            <w:r w:rsidRPr="009A2129">
              <w:rPr>
                <w:bCs/>
              </w:rPr>
              <w:t xml:space="preserve">7718001733, </w:t>
            </w:r>
            <w:r w:rsidRPr="009A2129">
              <w:t xml:space="preserve">КПП: </w:t>
            </w:r>
            <w:r w:rsidRPr="009A2129">
              <w:rPr>
                <w:bCs/>
              </w:rPr>
              <w:t>771801001</w:t>
            </w:r>
          </w:p>
          <w:p w:rsidR="009A2129" w:rsidRPr="009A2129" w:rsidRDefault="009A2129" w:rsidP="009A2129">
            <w:pPr>
              <w:rPr>
                <w:bCs/>
              </w:rPr>
            </w:pPr>
            <w:proofErr w:type="gramStart"/>
            <w:r w:rsidRPr="009A2129">
              <w:rPr>
                <w:bCs/>
              </w:rPr>
              <w:t>Р</w:t>
            </w:r>
            <w:proofErr w:type="gramEnd"/>
            <w:r w:rsidRPr="009A2129">
              <w:rPr>
                <w:bCs/>
              </w:rPr>
              <w:t>/с 40703810938290066838</w:t>
            </w:r>
          </w:p>
          <w:p w:rsidR="009A2129" w:rsidRPr="009A2129" w:rsidRDefault="009A2129" w:rsidP="009A2129">
            <w:r w:rsidRPr="009A2129">
              <w:t>в Московском банке Сбербанка России ОАО г. Москва</w:t>
            </w:r>
          </w:p>
          <w:p w:rsidR="009A2129" w:rsidRPr="009A2129" w:rsidRDefault="009A2129" w:rsidP="009A2129">
            <w:r w:rsidRPr="009A2129">
              <w:t xml:space="preserve">БИК: 044525225, </w:t>
            </w:r>
          </w:p>
          <w:p w:rsidR="009A2129" w:rsidRPr="009A2129" w:rsidRDefault="009A2129" w:rsidP="009A2129">
            <w:r w:rsidRPr="009A2129">
              <w:t>к/с 30101810400000000225</w:t>
            </w:r>
          </w:p>
          <w:p w:rsidR="0051058F" w:rsidRDefault="009A2129" w:rsidP="009A2129">
            <w:pPr>
              <w:ind w:firstLine="6"/>
            </w:pPr>
            <w:r w:rsidRPr="009A212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5DF44C20" wp14:editId="00194EE2">
                      <wp:simplePos x="0" y="0"/>
                      <wp:positionH relativeFrom="column">
                        <wp:posOffset>1511935</wp:posOffset>
                      </wp:positionH>
                      <wp:positionV relativeFrom="paragraph">
                        <wp:posOffset>80645</wp:posOffset>
                      </wp:positionV>
                      <wp:extent cx="373380" cy="208280"/>
                      <wp:effectExtent l="1270" t="0" r="0" b="381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208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A2129" w:rsidRDefault="009A2129" w:rsidP="009A2129"/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119.05pt;margin-top:6.35pt;width:29.4pt;height:16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" filled="f" stroked="f">
                      <v:textbox style="mso-fit-shape-to-text:t">
                        <w:txbxContent>
                          <w:p w:rsidR="009A2129" w:rsidRDefault="009A2129" w:rsidP="009A2129"/>
                        </w:txbxContent>
                      </v:textbox>
                    </v:shape>
                  </w:pict>
                </mc:Fallback>
              </mc:AlternateContent>
            </w:r>
            <w:r w:rsidRPr="009A2129">
              <w:t>Телефоны:(963) 653</w:t>
            </w:r>
            <w:r w:rsidRPr="006B666E">
              <w:t>-97-82,  (499) 748-61-10</w:t>
            </w:r>
          </w:p>
          <w:p w:rsidR="009A5E96" w:rsidRPr="00976248" w:rsidRDefault="009A5E96" w:rsidP="0051058F">
            <w:pPr>
              <w:ind w:firstLine="6"/>
            </w:pPr>
          </w:p>
        </w:tc>
      </w:tr>
      <w:tr w:rsidR="009A5E96" w:rsidRPr="00122141" w:rsidTr="003E0C7B">
        <w:trPr>
          <w:trHeight w:val="641"/>
        </w:trPr>
        <w:tc>
          <w:tcPr>
            <w:tcW w:w="4962" w:type="dxa"/>
            <w:gridSpan w:val="2"/>
          </w:tcPr>
          <w:p w:rsidR="009A5E96" w:rsidRPr="00782B3A" w:rsidRDefault="002E7585" w:rsidP="002E7585">
            <w:pPr>
              <w:ind w:firstLine="6"/>
              <w:jc w:val="center"/>
            </w:pPr>
            <w:r>
              <w:rPr>
                <w:b/>
              </w:rPr>
              <w:t>ЗАКАЗЧИК</w:t>
            </w:r>
            <w:r w:rsidR="005A0C53">
              <w:rPr>
                <w:b/>
              </w:rPr>
              <w:t>:</w:t>
            </w:r>
          </w:p>
          <w:p w:rsidR="009A5E96" w:rsidRPr="005A0C53" w:rsidRDefault="00A44B2B" w:rsidP="003E0C7B">
            <w:pPr>
              <w:ind w:firstLine="6"/>
              <w:rPr>
                <w:i/>
              </w:rPr>
            </w:pPr>
            <w:r>
              <w:t>И.</w:t>
            </w:r>
            <w:r w:rsidR="0098757E">
              <w:t>О</w:t>
            </w:r>
            <w:r w:rsidR="0051058F">
              <w:t>.</w:t>
            </w:r>
            <w:r>
              <w:t xml:space="preserve"> заместителя генерального директора-</w:t>
            </w:r>
            <w:r w:rsidR="0051058F">
              <w:t>Директора</w:t>
            </w:r>
            <w:r w:rsidR="003E0C7B">
              <w:t xml:space="preserve"> филиала ОАО «МРСК Центра</w:t>
            </w:r>
            <w:proofErr w:type="gramStart"/>
            <w:r w:rsidR="003E0C7B">
              <w:t>»-</w:t>
            </w:r>
            <w:proofErr w:type="gramEnd"/>
            <w:r w:rsidR="003E0C7B">
              <w:t>«Ярэнерго»</w:t>
            </w:r>
          </w:p>
          <w:p w:rsidR="009A5E96" w:rsidRDefault="009A5E96" w:rsidP="00976D0F">
            <w:pPr>
              <w:ind w:firstLine="6"/>
            </w:pPr>
          </w:p>
          <w:p w:rsidR="003E0C7B" w:rsidRPr="00782B3A" w:rsidRDefault="003E0C7B" w:rsidP="00976D0F">
            <w:pPr>
              <w:ind w:firstLine="6"/>
            </w:pPr>
          </w:p>
          <w:p w:rsidR="009A5E96" w:rsidRPr="00782B3A" w:rsidRDefault="009A5E96" w:rsidP="00976D0F">
            <w:pPr>
              <w:ind w:firstLine="6"/>
            </w:pPr>
            <w:r w:rsidRPr="00782B3A">
              <w:t>____________________</w:t>
            </w:r>
            <w:r w:rsidR="003E0C7B">
              <w:t xml:space="preserve"> </w:t>
            </w:r>
            <w:r w:rsidR="0051058F">
              <w:t>К.В. Котиков</w:t>
            </w:r>
          </w:p>
          <w:p w:rsidR="009A5E96" w:rsidRPr="005A0C53" w:rsidRDefault="009A5E96" w:rsidP="00976D0F">
            <w:pPr>
              <w:ind w:firstLine="6"/>
              <w:jc w:val="center"/>
              <w:rPr>
                <w:i/>
              </w:rPr>
            </w:pPr>
          </w:p>
          <w:p w:rsidR="009A5E96" w:rsidRPr="00782B3A" w:rsidRDefault="009A5E96" w:rsidP="00976D0F">
            <w:pPr>
              <w:ind w:firstLine="6"/>
            </w:pPr>
            <w:r w:rsidRPr="00782B3A">
              <w:t xml:space="preserve">                            </w:t>
            </w:r>
          </w:p>
          <w:p w:rsidR="009A5E96" w:rsidRPr="00782B3A" w:rsidRDefault="009A5E96" w:rsidP="00976D0F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3"/>
          </w:tcPr>
          <w:p w:rsidR="009A5E96" w:rsidRPr="00782B3A" w:rsidRDefault="002E7585" w:rsidP="002E7585">
            <w:pPr>
              <w:ind w:firstLine="6"/>
              <w:jc w:val="center"/>
            </w:pPr>
            <w:r>
              <w:rPr>
                <w:b/>
              </w:rPr>
              <w:t>ИСПОЛНИТЕЛЬ</w:t>
            </w:r>
            <w:r w:rsidR="005A0C53">
              <w:rPr>
                <w:b/>
              </w:rPr>
              <w:t>:</w:t>
            </w:r>
          </w:p>
          <w:p w:rsidR="009A2129" w:rsidRPr="000F68A8" w:rsidRDefault="009A2129" w:rsidP="009A2129">
            <w:pPr>
              <w:rPr>
                <w:sz w:val="23"/>
                <w:szCs w:val="23"/>
              </w:rPr>
            </w:pPr>
            <w:r w:rsidRPr="000F68A8">
              <w:rPr>
                <w:sz w:val="23"/>
                <w:szCs w:val="23"/>
              </w:rPr>
              <w:t>Директор АНО НЦО «</w:t>
            </w:r>
            <w:r>
              <w:rPr>
                <w:sz w:val="23"/>
                <w:szCs w:val="23"/>
              </w:rPr>
              <w:t xml:space="preserve">Школа </w:t>
            </w:r>
            <w:proofErr w:type="spellStart"/>
            <w:r>
              <w:rPr>
                <w:sz w:val="23"/>
                <w:szCs w:val="23"/>
              </w:rPr>
              <w:t>Бубнова</w:t>
            </w:r>
            <w:proofErr w:type="spellEnd"/>
            <w:r>
              <w:rPr>
                <w:sz w:val="23"/>
                <w:szCs w:val="23"/>
              </w:rPr>
              <w:t>»</w:t>
            </w:r>
          </w:p>
          <w:p w:rsidR="0051058F" w:rsidRDefault="0051058F" w:rsidP="00976D0F">
            <w:pPr>
              <w:ind w:firstLine="6"/>
            </w:pPr>
          </w:p>
          <w:p w:rsidR="0051058F" w:rsidRDefault="0051058F" w:rsidP="00976D0F">
            <w:pPr>
              <w:ind w:firstLine="6"/>
            </w:pPr>
          </w:p>
          <w:p w:rsidR="003E0C7B" w:rsidRDefault="003E0C7B" w:rsidP="00976D0F">
            <w:pPr>
              <w:ind w:firstLine="6"/>
            </w:pPr>
          </w:p>
          <w:p w:rsidR="003E0C7B" w:rsidRPr="00782B3A" w:rsidRDefault="003E0C7B" w:rsidP="00976D0F">
            <w:pPr>
              <w:ind w:firstLine="6"/>
            </w:pPr>
          </w:p>
          <w:p w:rsidR="009A5E96" w:rsidRPr="00782B3A" w:rsidRDefault="009A5E96" w:rsidP="00976D0F">
            <w:pPr>
              <w:ind w:firstLine="6"/>
            </w:pPr>
            <w:r w:rsidRPr="00782B3A">
              <w:t>_________________________</w:t>
            </w:r>
            <w:r w:rsidR="0051058F">
              <w:t xml:space="preserve"> </w:t>
            </w:r>
            <w:r w:rsidR="009A2129" w:rsidRPr="006B666E">
              <w:t>В. Г. Бубнов</w:t>
            </w:r>
          </w:p>
          <w:p w:rsidR="009A5E96" w:rsidRPr="005A0C53" w:rsidRDefault="009A5E96" w:rsidP="00976D0F">
            <w:pPr>
              <w:ind w:firstLine="6"/>
              <w:jc w:val="center"/>
              <w:rPr>
                <w:i/>
              </w:rPr>
            </w:pPr>
            <w:r w:rsidRPr="005A0C53">
              <w:rPr>
                <w:i/>
              </w:rPr>
              <w:t>(Ф.И.О.)</w:t>
            </w:r>
          </w:p>
          <w:p w:rsidR="009A5E96" w:rsidRPr="00782B3A" w:rsidRDefault="009A5E96" w:rsidP="00976D0F">
            <w:pPr>
              <w:ind w:firstLine="6"/>
            </w:pPr>
            <w:r w:rsidRPr="00782B3A">
              <w:t xml:space="preserve">                            </w:t>
            </w:r>
          </w:p>
          <w:p w:rsidR="009A5E96" w:rsidRPr="00782B3A" w:rsidRDefault="009A5E96" w:rsidP="00976D0F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</w:tr>
      <w:tr w:rsidR="00456AF6" w:rsidTr="003E0C7B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5022" w:type="dxa"/>
            <w:gridSpan w:val="2"/>
            <w:vAlign w:val="center"/>
          </w:tcPr>
          <w:p w:rsidR="00456AF6" w:rsidRPr="00227830" w:rsidRDefault="00456AF6" w:rsidP="00000AD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3" w:type="dxa"/>
            <w:vAlign w:val="center"/>
          </w:tcPr>
          <w:p w:rsidR="00456AF6" w:rsidRPr="00227830" w:rsidRDefault="00456AF6" w:rsidP="00000AD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311C3" w:rsidRDefault="00F311C3" w:rsidP="0068368C">
      <w:pPr>
        <w:sectPr w:rsidR="00F311C3" w:rsidSect="00B077EF">
          <w:headerReference w:type="default" r:id="rId9"/>
          <w:pgSz w:w="11906" w:h="16838" w:code="9"/>
          <w:pgMar w:top="426" w:right="851" w:bottom="851" w:left="1134" w:header="709" w:footer="709" w:gutter="0"/>
          <w:cols w:space="708"/>
          <w:docGrid w:linePitch="360"/>
        </w:sectPr>
      </w:pPr>
    </w:p>
    <w:p w:rsidR="00ED5F8B" w:rsidRPr="005A0C53" w:rsidRDefault="00ED5F8B" w:rsidP="00ED5F8B">
      <w:pPr>
        <w:pStyle w:val="a8"/>
        <w:spacing w:before="0"/>
        <w:rPr>
          <w:b w:val="0"/>
        </w:rPr>
      </w:pPr>
      <w:r>
        <w:lastRenderedPageBreak/>
        <w:t xml:space="preserve">                     </w:t>
      </w:r>
      <w:r w:rsidRPr="005A0C53">
        <w:rPr>
          <w:b w:val="0"/>
        </w:rPr>
        <w:t>Приложение №1</w:t>
      </w:r>
    </w:p>
    <w:p w:rsidR="00ED5F8B" w:rsidRDefault="00ED5F8B" w:rsidP="00ED5F8B">
      <w:r>
        <w:t xml:space="preserve">                                                                                </w:t>
      </w:r>
      <w:r w:rsidRPr="005A0C53">
        <w:t xml:space="preserve">к Договору  </w:t>
      </w:r>
      <w:r>
        <w:t>об оказании образовательных услуг</w:t>
      </w:r>
    </w:p>
    <w:p w:rsidR="00ED5F8B" w:rsidRPr="005A0C53" w:rsidRDefault="00ED5F8B" w:rsidP="00ED5F8B">
      <w:r>
        <w:t xml:space="preserve">                                                                                </w:t>
      </w:r>
      <w:r w:rsidRPr="005A0C53">
        <w:t xml:space="preserve">№ </w:t>
      </w:r>
      <w:r w:rsidR="00722AA3" w:rsidRPr="00722AA3">
        <w:t xml:space="preserve">434/12 </w:t>
      </w:r>
      <w:r w:rsidR="00722AA3">
        <w:t xml:space="preserve"> </w:t>
      </w:r>
      <w:r w:rsidRPr="005A0C53">
        <w:t>от «</w:t>
      </w:r>
      <w:r w:rsidR="000C7677">
        <w:t>1</w:t>
      </w:r>
      <w:r w:rsidR="00722AA3">
        <w:t>0</w:t>
      </w:r>
      <w:r w:rsidRPr="005A0C53">
        <w:t xml:space="preserve">» </w:t>
      </w:r>
      <w:r>
        <w:t xml:space="preserve"> </w:t>
      </w:r>
      <w:r w:rsidR="000C7677">
        <w:t>декабря</w:t>
      </w:r>
      <w:r>
        <w:t xml:space="preserve"> </w:t>
      </w:r>
      <w:r w:rsidRPr="005A0C53">
        <w:t>20</w:t>
      </w:r>
      <w:r>
        <w:t>13</w:t>
      </w:r>
      <w:r w:rsidRPr="005A0C53">
        <w:t xml:space="preserve"> г. </w:t>
      </w:r>
    </w:p>
    <w:p w:rsidR="00ED5F8B" w:rsidRPr="005A0C53" w:rsidRDefault="00ED5F8B" w:rsidP="00ED5F8B">
      <w:pPr>
        <w:jc w:val="center"/>
      </w:pPr>
    </w:p>
    <w:p w:rsidR="00ED5F8B" w:rsidRDefault="00ED5F8B" w:rsidP="00ED5F8B">
      <w:pPr>
        <w:jc w:val="center"/>
      </w:pPr>
    </w:p>
    <w:p w:rsidR="00ED5F8B" w:rsidRDefault="00ED5F8B" w:rsidP="00ED5F8B">
      <w:pPr>
        <w:jc w:val="center"/>
        <w:rPr>
          <w:b/>
        </w:rPr>
      </w:pPr>
      <w:r w:rsidRPr="00BF7A0A">
        <w:rPr>
          <w:b/>
        </w:rPr>
        <w:t>УТВЕРЖД</w:t>
      </w:r>
      <w:r w:rsidR="00180635">
        <w:rPr>
          <w:b/>
        </w:rPr>
        <w:t>А</w:t>
      </w:r>
      <w:r w:rsidRPr="00BF7A0A">
        <w:rPr>
          <w:b/>
        </w:rPr>
        <w:t>Ю</w:t>
      </w:r>
      <w:r>
        <w:rPr>
          <w:b/>
        </w:rPr>
        <w:t>:</w:t>
      </w:r>
    </w:p>
    <w:p w:rsidR="00ED5F8B" w:rsidRDefault="00ED5F8B" w:rsidP="00ED5F8B">
      <w:pPr>
        <w:jc w:val="center"/>
        <w:rPr>
          <w:b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644"/>
        <w:gridCol w:w="284"/>
        <w:gridCol w:w="236"/>
        <w:gridCol w:w="4583"/>
      </w:tblGrid>
      <w:tr w:rsidR="00ED5F8B" w:rsidTr="00F625AB">
        <w:tc>
          <w:tcPr>
            <w:tcW w:w="4644" w:type="dxa"/>
          </w:tcPr>
          <w:p w:rsidR="00ED5F8B" w:rsidRDefault="00ED5F8B" w:rsidP="00F625AB">
            <w:pPr>
              <w:pStyle w:val="a5"/>
              <w:ind w:firstLine="0"/>
            </w:pPr>
            <w:r>
              <w:t>От Заказчика:</w:t>
            </w:r>
          </w:p>
        </w:tc>
        <w:tc>
          <w:tcPr>
            <w:tcW w:w="284" w:type="dxa"/>
          </w:tcPr>
          <w:p w:rsidR="00ED5F8B" w:rsidRDefault="00ED5F8B" w:rsidP="00F625AB">
            <w:pPr>
              <w:pStyle w:val="a5"/>
              <w:ind w:firstLine="0"/>
              <w:jc w:val="center"/>
            </w:pPr>
          </w:p>
        </w:tc>
        <w:tc>
          <w:tcPr>
            <w:tcW w:w="4819" w:type="dxa"/>
            <w:gridSpan w:val="2"/>
          </w:tcPr>
          <w:p w:rsidR="00ED5F8B" w:rsidRDefault="00ED5F8B" w:rsidP="00F625AB">
            <w:pPr>
              <w:pStyle w:val="a5"/>
              <w:ind w:firstLine="0"/>
            </w:pPr>
            <w:r>
              <w:t xml:space="preserve">    От Исполнителя:</w:t>
            </w:r>
          </w:p>
          <w:p w:rsidR="00ED5F8B" w:rsidRDefault="00ED5F8B" w:rsidP="00F625AB">
            <w:pPr>
              <w:pStyle w:val="a5"/>
              <w:ind w:firstLine="0"/>
              <w:jc w:val="center"/>
            </w:pPr>
          </w:p>
        </w:tc>
      </w:tr>
      <w:tr w:rsidR="00ED5F8B" w:rsidTr="00F625AB">
        <w:tc>
          <w:tcPr>
            <w:tcW w:w="4928" w:type="dxa"/>
            <w:gridSpan w:val="2"/>
          </w:tcPr>
          <w:p w:rsidR="003E0C7B" w:rsidRDefault="0051058F" w:rsidP="003E0C7B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  <w:r w:rsidRPr="0051058F">
              <w:rPr>
                <w:b/>
              </w:rPr>
              <w:t>И.</w:t>
            </w:r>
            <w:r w:rsidR="00F311C3">
              <w:rPr>
                <w:b/>
              </w:rPr>
              <w:t>О</w:t>
            </w:r>
            <w:r w:rsidRPr="0051058F">
              <w:rPr>
                <w:b/>
              </w:rPr>
              <w:t>. заместителя генерального директора-Директора</w:t>
            </w:r>
            <w:r>
              <w:t xml:space="preserve"> </w:t>
            </w:r>
            <w:r w:rsidR="003E0C7B">
              <w:rPr>
                <w:b/>
                <w:bCs/>
                <w:szCs w:val="22"/>
              </w:rPr>
              <w:t xml:space="preserve">филиала </w:t>
            </w:r>
            <w:r w:rsidR="003E0C7B">
              <w:rPr>
                <w:b/>
                <w:bCs/>
              </w:rPr>
              <w:t>ОАО «МРСК Центра» - «Ярэнерго»</w:t>
            </w:r>
          </w:p>
          <w:p w:rsidR="00ED5F8B" w:rsidRDefault="00ED5F8B" w:rsidP="00F625AB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</w:p>
          <w:p w:rsidR="00ED5F8B" w:rsidRDefault="00ED5F8B" w:rsidP="00F625AB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___________________ </w:t>
            </w:r>
            <w:r w:rsidR="0051058F">
              <w:rPr>
                <w:b/>
                <w:bCs/>
              </w:rPr>
              <w:t>К.В. Котиков</w:t>
            </w:r>
          </w:p>
          <w:p w:rsidR="00ED5F8B" w:rsidRDefault="00ED5F8B" w:rsidP="00F625AB">
            <w:pPr>
              <w:pStyle w:val="a5"/>
              <w:spacing w:line="276" w:lineRule="auto"/>
              <w:ind w:firstLine="0"/>
              <w:rPr>
                <w:bCs/>
              </w:rPr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36" w:type="dxa"/>
          </w:tcPr>
          <w:p w:rsidR="00ED5F8B" w:rsidRDefault="00ED5F8B" w:rsidP="00F625AB">
            <w:pPr>
              <w:pStyle w:val="a5"/>
              <w:ind w:firstLine="0"/>
              <w:jc w:val="center"/>
              <w:rPr>
                <w:bCs/>
              </w:rPr>
            </w:pPr>
          </w:p>
        </w:tc>
        <w:tc>
          <w:tcPr>
            <w:tcW w:w="4583" w:type="dxa"/>
          </w:tcPr>
          <w:p w:rsidR="009A2129" w:rsidRPr="009A2129" w:rsidRDefault="009A2129" w:rsidP="009A2129">
            <w:pPr>
              <w:rPr>
                <w:b/>
                <w:sz w:val="23"/>
                <w:szCs w:val="23"/>
              </w:rPr>
            </w:pPr>
            <w:r w:rsidRPr="009A2129">
              <w:rPr>
                <w:b/>
                <w:sz w:val="23"/>
                <w:szCs w:val="23"/>
              </w:rPr>
              <w:t xml:space="preserve">Директор АНО НЦО «Школа </w:t>
            </w:r>
            <w:proofErr w:type="spellStart"/>
            <w:r w:rsidRPr="009A2129">
              <w:rPr>
                <w:b/>
                <w:sz w:val="23"/>
                <w:szCs w:val="23"/>
              </w:rPr>
              <w:t>Бубнова</w:t>
            </w:r>
            <w:proofErr w:type="spellEnd"/>
            <w:r w:rsidRPr="009A2129">
              <w:rPr>
                <w:b/>
                <w:sz w:val="23"/>
                <w:szCs w:val="23"/>
              </w:rPr>
              <w:t>»</w:t>
            </w:r>
          </w:p>
          <w:p w:rsidR="0051058F" w:rsidRDefault="009A2129" w:rsidP="009A2129">
            <w:pPr>
              <w:pStyle w:val="a5"/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ED5F8B" w:rsidRPr="00FA133D" w:rsidRDefault="00ED5F8B" w:rsidP="00F625AB">
            <w:pPr>
              <w:pStyle w:val="a5"/>
              <w:spacing w:line="276" w:lineRule="auto"/>
              <w:ind w:firstLine="0"/>
              <w:rPr>
                <w:b/>
              </w:rPr>
            </w:pPr>
          </w:p>
          <w:p w:rsidR="00ED5F8B" w:rsidRDefault="00ED5F8B" w:rsidP="00F625AB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</w:p>
          <w:p w:rsidR="00ED5F8B" w:rsidRPr="00C663CE" w:rsidRDefault="00ED5F8B" w:rsidP="00F625AB">
            <w:pPr>
              <w:pStyle w:val="a5"/>
              <w:spacing w:line="276" w:lineRule="auto"/>
              <w:ind w:firstLine="0"/>
            </w:pPr>
            <w:r>
              <w:rPr>
                <w:b/>
                <w:bCs/>
              </w:rPr>
              <w:t>_____________________</w:t>
            </w:r>
            <w:r w:rsidR="0051058F" w:rsidRPr="00F655DD">
              <w:rPr>
                <w:b/>
              </w:rPr>
              <w:t xml:space="preserve"> </w:t>
            </w:r>
            <w:r w:rsidR="009A2129" w:rsidRPr="009A2129">
              <w:rPr>
                <w:b/>
              </w:rPr>
              <w:t>В. Г. Бубнов</w:t>
            </w:r>
          </w:p>
          <w:p w:rsidR="00ED5F8B" w:rsidRDefault="00ED5F8B" w:rsidP="00F625AB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  <w:p w:rsidR="00ED5F8B" w:rsidRDefault="00ED5F8B" w:rsidP="00F625AB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</w:p>
          <w:p w:rsidR="00ED5F8B" w:rsidRDefault="00ED5F8B" w:rsidP="00F625AB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</w:p>
          <w:p w:rsidR="00ED5F8B" w:rsidRDefault="00ED5F8B" w:rsidP="00F625AB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</w:p>
          <w:p w:rsidR="00ED5F8B" w:rsidRDefault="00ED5F8B" w:rsidP="00F625AB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</w:p>
        </w:tc>
      </w:tr>
    </w:tbl>
    <w:p w:rsidR="00ED5F8B" w:rsidRDefault="00ED5F8B" w:rsidP="00ED5F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Сводная таблица стоимости услуг</w:t>
      </w:r>
    </w:p>
    <w:p w:rsidR="00ED5F8B" w:rsidRDefault="00ED5F8B" w:rsidP="00ED5F8B">
      <w:pPr>
        <w:jc w:val="center"/>
        <w:rPr>
          <w:b/>
          <w:sz w:val="28"/>
          <w:szCs w:val="28"/>
        </w:rPr>
      </w:pPr>
    </w:p>
    <w:p w:rsidR="00ED5F8B" w:rsidRDefault="00ED5F8B" w:rsidP="00ED5F8B">
      <w:pPr>
        <w:jc w:val="center"/>
        <w:rPr>
          <w:b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6521"/>
        <w:gridCol w:w="1276"/>
        <w:gridCol w:w="1701"/>
      </w:tblGrid>
      <w:tr w:rsidR="00ED5F8B" w:rsidRPr="00656D93" w:rsidTr="00F625AB">
        <w:trPr>
          <w:trHeight w:val="919"/>
        </w:trPr>
        <w:tc>
          <w:tcPr>
            <w:tcW w:w="567" w:type="dxa"/>
            <w:vAlign w:val="center"/>
          </w:tcPr>
          <w:p w:rsidR="00ED5F8B" w:rsidRPr="00656D93" w:rsidRDefault="00ED5F8B" w:rsidP="00F625AB">
            <w:pPr>
              <w:pStyle w:val="afb"/>
              <w:spacing w:before="0" w:after="0"/>
              <w:ind w:left="0" w:right="0"/>
              <w:jc w:val="center"/>
              <w:rPr>
                <w:szCs w:val="22"/>
              </w:rPr>
            </w:pPr>
            <w:r w:rsidRPr="00656D93">
              <w:rPr>
                <w:szCs w:val="22"/>
              </w:rPr>
              <w:t xml:space="preserve">№ </w:t>
            </w:r>
            <w:proofErr w:type="gramStart"/>
            <w:r w:rsidRPr="00656D93">
              <w:rPr>
                <w:szCs w:val="22"/>
              </w:rPr>
              <w:t>п</w:t>
            </w:r>
            <w:proofErr w:type="gramEnd"/>
            <w:r w:rsidRPr="00656D93">
              <w:rPr>
                <w:szCs w:val="22"/>
              </w:rPr>
              <w:t>/п</w:t>
            </w:r>
          </w:p>
        </w:tc>
        <w:tc>
          <w:tcPr>
            <w:tcW w:w="6521" w:type="dxa"/>
            <w:vAlign w:val="center"/>
          </w:tcPr>
          <w:p w:rsidR="00ED5F8B" w:rsidRPr="00656D93" w:rsidRDefault="00ED5F8B" w:rsidP="00F625AB">
            <w:pPr>
              <w:pStyle w:val="afb"/>
              <w:spacing w:before="0" w:after="0"/>
              <w:ind w:left="0" w:right="0"/>
              <w:jc w:val="center"/>
              <w:rPr>
                <w:szCs w:val="22"/>
              </w:rPr>
            </w:pPr>
            <w:r w:rsidRPr="00656D93">
              <w:rPr>
                <w:szCs w:val="22"/>
              </w:rPr>
              <w:t xml:space="preserve">Вид </w:t>
            </w:r>
            <w:r>
              <w:rPr>
                <w:szCs w:val="22"/>
              </w:rPr>
              <w:t>услуг</w:t>
            </w:r>
          </w:p>
        </w:tc>
        <w:tc>
          <w:tcPr>
            <w:tcW w:w="1276" w:type="dxa"/>
            <w:vAlign w:val="center"/>
          </w:tcPr>
          <w:p w:rsidR="00ED5F8B" w:rsidRPr="00656D93" w:rsidRDefault="00ED5F8B" w:rsidP="00F625AB">
            <w:pPr>
              <w:pStyle w:val="afb"/>
              <w:spacing w:before="0" w:after="0"/>
              <w:ind w:left="0" w:right="0"/>
              <w:jc w:val="center"/>
              <w:rPr>
                <w:szCs w:val="22"/>
              </w:rPr>
            </w:pPr>
            <w:r w:rsidRPr="00656D93">
              <w:rPr>
                <w:szCs w:val="22"/>
              </w:rPr>
              <w:t>Ед. изм.</w:t>
            </w:r>
          </w:p>
          <w:p w:rsidR="00ED5F8B" w:rsidRPr="00656D93" w:rsidRDefault="00ED5F8B" w:rsidP="00F625AB">
            <w:pPr>
              <w:pStyle w:val="afb"/>
              <w:spacing w:before="0" w:after="0"/>
              <w:ind w:left="0" w:right="0"/>
              <w:jc w:val="center"/>
              <w:rPr>
                <w:szCs w:val="22"/>
              </w:rPr>
            </w:pPr>
            <w:r w:rsidRPr="00656D93">
              <w:rPr>
                <w:szCs w:val="22"/>
              </w:rPr>
              <w:t>Кол-во</w:t>
            </w:r>
          </w:p>
        </w:tc>
        <w:tc>
          <w:tcPr>
            <w:tcW w:w="1701" w:type="dxa"/>
            <w:vAlign w:val="center"/>
          </w:tcPr>
          <w:p w:rsidR="00ED5F8B" w:rsidRPr="00656D93" w:rsidRDefault="00ED5F8B" w:rsidP="00F625AB">
            <w:pPr>
              <w:pStyle w:val="afb"/>
              <w:spacing w:before="0" w:after="0"/>
              <w:ind w:left="0" w:right="0"/>
              <w:jc w:val="center"/>
              <w:rPr>
                <w:szCs w:val="22"/>
              </w:rPr>
            </w:pPr>
            <w:r w:rsidRPr="00656D93">
              <w:rPr>
                <w:szCs w:val="22"/>
              </w:rPr>
              <w:t>Единичная расценка, руб</w:t>
            </w:r>
            <w:proofErr w:type="gramStart"/>
            <w:r w:rsidRPr="00656D93">
              <w:rPr>
                <w:szCs w:val="22"/>
              </w:rPr>
              <w:t>.(</w:t>
            </w:r>
            <w:proofErr w:type="gramEnd"/>
            <w:r w:rsidRPr="00656D93">
              <w:rPr>
                <w:szCs w:val="22"/>
              </w:rPr>
              <w:t>без НДС)</w:t>
            </w:r>
          </w:p>
        </w:tc>
      </w:tr>
      <w:tr w:rsidR="003E0C7B" w:rsidRPr="00656D93" w:rsidTr="003E0C7B">
        <w:trPr>
          <w:trHeight w:val="525"/>
        </w:trPr>
        <w:tc>
          <w:tcPr>
            <w:tcW w:w="567" w:type="dxa"/>
            <w:vAlign w:val="center"/>
          </w:tcPr>
          <w:p w:rsidR="003E0C7B" w:rsidRPr="00656D93" w:rsidRDefault="003E0C7B" w:rsidP="00ED5F8B">
            <w:pPr>
              <w:pStyle w:val="afc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3E0C7B" w:rsidRPr="00BF0E73" w:rsidRDefault="00CA7A32" w:rsidP="00CA7A32">
            <w:pPr>
              <w:spacing w:line="276" w:lineRule="auto"/>
              <w:rPr>
                <w:color w:val="000000"/>
              </w:rPr>
            </w:pPr>
            <w:r w:rsidRPr="00A03225">
              <w:t>Инструктор массового обучения навыкам оказание первой помощи после несчастного случая или террористического акта» в объеме 102 академических час</w:t>
            </w:r>
            <w:r>
              <w:t>ов</w:t>
            </w:r>
          </w:p>
        </w:tc>
        <w:tc>
          <w:tcPr>
            <w:tcW w:w="1276" w:type="dxa"/>
            <w:vAlign w:val="center"/>
          </w:tcPr>
          <w:p w:rsidR="003E0C7B" w:rsidRPr="00A22936" w:rsidRDefault="00CA7A32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701" w:type="dxa"/>
            <w:vAlign w:val="center"/>
          </w:tcPr>
          <w:p w:rsidR="003E0C7B" w:rsidRPr="00A22936" w:rsidRDefault="00CA7A32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16000,00</w:t>
            </w:r>
          </w:p>
        </w:tc>
      </w:tr>
      <w:tr w:rsidR="00ED5F8B" w:rsidRPr="00656D93" w:rsidTr="00F625AB">
        <w:trPr>
          <w:trHeight w:val="277"/>
        </w:trPr>
        <w:tc>
          <w:tcPr>
            <w:tcW w:w="8364" w:type="dxa"/>
            <w:gridSpan w:val="3"/>
          </w:tcPr>
          <w:p w:rsidR="00ED5F8B" w:rsidRPr="00656D93" w:rsidRDefault="00ED5F8B" w:rsidP="00F625AB">
            <w:pPr>
              <w:pStyle w:val="afc"/>
              <w:spacing w:before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56D93">
              <w:rPr>
                <w:b/>
                <w:bCs/>
                <w:color w:val="000000"/>
                <w:sz w:val="22"/>
                <w:szCs w:val="22"/>
              </w:rPr>
              <w:t>ИТОГО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 </w:t>
            </w:r>
            <w:r w:rsidRPr="00656D93">
              <w:rPr>
                <w:b/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701" w:type="dxa"/>
            <w:vAlign w:val="bottom"/>
          </w:tcPr>
          <w:p w:rsidR="00ED5F8B" w:rsidRPr="00A22936" w:rsidRDefault="00CA7A32" w:rsidP="00F6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5120</w:t>
            </w:r>
            <w:r w:rsidR="000C7677">
              <w:rPr>
                <w:color w:val="000000"/>
              </w:rPr>
              <w:t>00,00</w:t>
            </w:r>
          </w:p>
        </w:tc>
      </w:tr>
    </w:tbl>
    <w:p w:rsidR="00ED5F8B" w:rsidRDefault="00ED5F8B" w:rsidP="00ED5F8B">
      <w:pPr>
        <w:jc w:val="center"/>
        <w:rPr>
          <w:lang w:val="en-US"/>
        </w:rPr>
      </w:pPr>
    </w:p>
    <w:p w:rsidR="00ED5F8B" w:rsidRDefault="00ED5F8B" w:rsidP="00ED5F8B">
      <w:pPr>
        <w:jc w:val="center"/>
        <w:rPr>
          <w:lang w:val="en-US"/>
        </w:rPr>
      </w:pPr>
    </w:p>
    <w:p w:rsidR="00ED5F8B" w:rsidRDefault="00ED5F8B" w:rsidP="00ED5F8B">
      <w:pPr>
        <w:jc w:val="center"/>
        <w:rPr>
          <w:lang w:val="en-US"/>
        </w:rPr>
      </w:pPr>
    </w:p>
    <w:p w:rsidR="00ED5F8B" w:rsidRDefault="00ED5F8B" w:rsidP="00ED5F8B">
      <w:pPr>
        <w:jc w:val="center"/>
        <w:rPr>
          <w:lang w:val="en-US"/>
        </w:rPr>
      </w:pPr>
    </w:p>
    <w:p w:rsidR="00ED5F8B" w:rsidRDefault="00ED5F8B" w:rsidP="00ED5F8B">
      <w:pPr>
        <w:jc w:val="center"/>
        <w:rPr>
          <w:lang w:val="en-US"/>
        </w:rPr>
      </w:pPr>
    </w:p>
    <w:p w:rsidR="00ED5F8B" w:rsidRDefault="00ED5F8B" w:rsidP="00ED5F8B">
      <w:pPr>
        <w:jc w:val="center"/>
      </w:pPr>
    </w:p>
    <w:p w:rsidR="00AE6DD5" w:rsidRDefault="00AE6DD5" w:rsidP="000822FF">
      <w:pPr>
        <w:jc w:val="center"/>
        <w:rPr>
          <w:lang w:val="en-US"/>
        </w:rPr>
      </w:pPr>
    </w:p>
    <w:p w:rsidR="00ED5F8B" w:rsidRDefault="00ED5F8B" w:rsidP="000822FF">
      <w:pPr>
        <w:jc w:val="center"/>
        <w:rPr>
          <w:lang w:val="en-US"/>
        </w:rPr>
        <w:sectPr w:rsidR="00ED5F8B" w:rsidSect="00ED5F8B">
          <w:pgSz w:w="11906" w:h="16838" w:code="9"/>
          <w:pgMar w:top="426" w:right="851" w:bottom="567" w:left="1134" w:header="709" w:footer="709" w:gutter="0"/>
          <w:cols w:space="708"/>
          <w:docGrid w:linePitch="360"/>
        </w:sectPr>
      </w:pPr>
    </w:p>
    <w:p w:rsidR="00ED5F8B" w:rsidRDefault="00ED5F8B" w:rsidP="00ED5F8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lastRenderedPageBreak/>
        <w:t xml:space="preserve">                                                                        </w:t>
      </w:r>
      <w:r w:rsidRPr="00AE6DD5">
        <w:t>Приложение №</w:t>
      </w:r>
      <w:r>
        <w:t>2</w:t>
      </w:r>
      <w:r w:rsidRPr="00AA4AFA">
        <w:t xml:space="preserve"> </w:t>
      </w:r>
    </w:p>
    <w:p w:rsidR="00ED5F8B" w:rsidRPr="00396284" w:rsidRDefault="00ED5F8B" w:rsidP="00ED5F8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к Договору об оказании</w:t>
      </w:r>
      <w:r w:rsidRPr="00AE6DD5">
        <w:t xml:space="preserve"> образовательных услуг</w:t>
      </w:r>
      <w:r w:rsidRPr="00396284">
        <w:t xml:space="preserve"> </w:t>
      </w:r>
    </w:p>
    <w:p w:rsidR="00ED5F8B" w:rsidRPr="00AE6DD5" w:rsidRDefault="00ED5F8B" w:rsidP="00ED5F8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14F67">
        <w:t xml:space="preserve">                                                 </w:t>
      </w:r>
      <w:r>
        <w:t xml:space="preserve">                       </w:t>
      </w:r>
      <w:r w:rsidR="000C7677" w:rsidRPr="005A0C53">
        <w:t xml:space="preserve">№ </w:t>
      </w:r>
      <w:r w:rsidR="00722AA3" w:rsidRPr="00722AA3">
        <w:t>434/12</w:t>
      </w:r>
      <w:r w:rsidR="000C7677">
        <w:t xml:space="preserve"> </w:t>
      </w:r>
      <w:r w:rsidR="000C7677" w:rsidRPr="005A0C53">
        <w:t>от «</w:t>
      </w:r>
      <w:r w:rsidR="000C7677">
        <w:t>1</w:t>
      </w:r>
      <w:r w:rsidR="00722AA3">
        <w:t>0</w:t>
      </w:r>
      <w:r w:rsidR="000C7677" w:rsidRPr="005A0C53">
        <w:t xml:space="preserve">» </w:t>
      </w:r>
      <w:r w:rsidR="000C7677">
        <w:t xml:space="preserve"> декабря </w:t>
      </w:r>
      <w:r w:rsidR="000C7677" w:rsidRPr="005A0C53">
        <w:t>20</w:t>
      </w:r>
      <w:r w:rsidR="000C7677">
        <w:t>13</w:t>
      </w:r>
      <w:r w:rsidR="000C7677" w:rsidRPr="005A0C53">
        <w:t xml:space="preserve"> г.</w:t>
      </w:r>
    </w:p>
    <w:p w:rsidR="00ED5F8B" w:rsidRDefault="00ED5F8B" w:rsidP="00ED5F8B">
      <w:pPr>
        <w:jc w:val="right"/>
      </w:pPr>
    </w:p>
    <w:p w:rsidR="00ED5F8B" w:rsidRDefault="00ED5F8B" w:rsidP="00ED5F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Форму протокола утверждаю:</w:t>
      </w:r>
    </w:p>
    <w:p w:rsidR="00ED5F8B" w:rsidRDefault="00ED5F8B" w:rsidP="00ED5F8B">
      <w:pPr>
        <w:jc w:val="center"/>
        <w:rPr>
          <w:b/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644"/>
        <w:gridCol w:w="284"/>
        <w:gridCol w:w="236"/>
        <w:gridCol w:w="4583"/>
      </w:tblGrid>
      <w:tr w:rsidR="00ED5F8B" w:rsidTr="00F625AB">
        <w:tc>
          <w:tcPr>
            <w:tcW w:w="4644" w:type="dxa"/>
          </w:tcPr>
          <w:p w:rsidR="00ED5F8B" w:rsidRPr="0093667B" w:rsidRDefault="00ED5F8B" w:rsidP="00F625AB">
            <w:pPr>
              <w:pStyle w:val="a5"/>
              <w:ind w:firstLine="0"/>
              <w:rPr>
                <w:b/>
              </w:rPr>
            </w:pPr>
            <w:r>
              <w:rPr>
                <w:b/>
              </w:rPr>
              <w:t xml:space="preserve">От </w:t>
            </w:r>
            <w:r w:rsidRPr="0093667B">
              <w:rPr>
                <w:b/>
              </w:rPr>
              <w:t>Заказчик</w:t>
            </w:r>
            <w:r>
              <w:rPr>
                <w:b/>
              </w:rPr>
              <w:t>а</w:t>
            </w:r>
            <w:r w:rsidRPr="0093667B">
              <w:rPr>
                <w:b/>
              </w:rPr>
              <w:t>:</w:t>
            </w:r>
          </w:p>
        </w:tc>
        <w:tc>
          <w:tcPr>
            <w:tcW w:w="284" w:type="dxa"/>
          </w:tcPr>
          <w:p w:rsidR="00ED5F8B" w:rsidRDefault="00ED5F8B" w:rsidP="00F625AB">
            <w:pPr>
              <w:pStyle w:val="a5"/>
              <w:ind w:firstLine="0"/>
              <w:jc w:val="center"/>
            </w:pPr>
          </w:p>
        </w:tc>
        <w:tc>
          <w:tcPr>
            <w:tcW w:w="4819" w:type="dxa"/>
            <w:gridSpan w:val="2"/>
          </w:tcPr>
          <w:p w:rsidR="00ED5F8B" w:rsidRPr="0093667B" w:rsidRDefault="00ED5F8B" w:rsidP="00ED5F8B">
            <w:pPr>
              <w:pStyle w:val="a5"/>
              <w:ind w:left="506" w:firstLine="0"/>
              <w:rPr>
                <w:b/>
              </w:rPr>
            </w:pPr>
            <w:r>
              <w:t xml:space="preserve">    </w:t>
            </w:r>
            <w:r w:rsidRPr="006020BB">
              <w:rPr>
                <w:b/>
              </w:rPr>
              <w:t>От</w:t>
            </w:r>
            <w:r>
              <w:t xml:space="preserve"> </w:t>
            </w:r>
            <w:r w:rsidRPr="0093667B">
              <w:rPr>
                <w:b/>
              </w:rPr>
              <w:t>Исполнител</w:t>
            </w:r>
            <w:r>
              <w:rPr>
                <w:b/>
              </w:rPr>
              <w:t>я</w:t>
            </w:r>
            <w:r w:rsidRPr="0093667B">
              <w:rPr>
                <w:b/>
              </w:rPr>
              <w:t>:</w:t>
            </w:r>
          </w:p>
          <w:p w:rsidR="00ED5F8B" w:rsidRDefault="00ED5F8B" w:rsidP="00ED5F8B">
            <w:pPr>
              <w:pStyle w:val="a5"/>
              <w:ind w:left="506" w:firstLine="0"/>
              <w:jc w:val="center"/>
            </w:pPr>
          </w:p>
        </w:tc>
      </w:tr>
      <w:tr w:rsidR="00ED5F8B" w:rsidTr="00F625AB">
        <w:tc>
          <w:tcPr>
            <w:tcW w:w="4928" w:type="dxa"/>
            <w:gridSpan w:val="2"/>
          </w:tcPr>
          <w:p w:rsidR="003E0C7B" w:rsidRDefault="000C7677" w:rsidP="003E0C7B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  <w:r w:rsidRPr="0051058F">
              <w:rPr>
                <w:b/>
              </w:rPr>
              <w:t>И.</w:t>
            </w:r>
            <w:r w:rsidR="00F311C3">
              <w:rPr>
                <w:b/>
              </w:rPr>
              <w:t>О</w:t>
            </w:r>
            <w:r w:rsidRPr="0051058F">
              <w:rPr>
                <w:b/>
              </w:rPr>
              <w:t>. заместителя генерального директора-Директора</w:t>
            </w:r>
            <w:r>
              <w:t xml:space="preserve"> </w:t>
            </w:r>
            <w:r w:rsidR="003E0C7B">
              <w:rPr>
                <w:b/>
                <w:bCs/>
                <w:szCs w:val="22"/>
              </w:rPr>
              <w:t xml:space="preserve">филиала </w:t>
            </w:r>
            <w:r w:rsidR="003E0C7B">
              <w:rPr>
                <w:b/>
                <w:bCs/>
              </w:rPr>
              <w:t>ОАО «МРСК Центра» - «Ярэнерго»</w:t>
            </w:r>
          </w:p>
          <w:p w:rsidR="003E0C7B" w:rsidRDefault="003E0C7B" w:rsidP="003E0C7B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</w:p>
          <w:p w:rsidR="000C7677" w:rsidRDefault="003E0C7B" w:rsidP="000C7677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___________________ </w:t>
            </w:r>
            <w:r w:rsidR="000C7677">
              <w:rPr>
                <w:b/>
                <w:bCs/>
              </w:rPr>
              <w:t>К.В. Котиков</w:t>
            </w:r>
          </w:p>
          <w:p w:rsidR="00ED5F8B" w:rsidRDefault="003E0C7B" w:rsidP="000C7677">
            <w:pPr>
              <w:pStyle w:val="a5"/>
              <w:spacing w:line="276" w:lineRule="auto"/>
              <w:ind w:firstLine="0"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proofErr w:type="spellStart"/>
            <w:r w:rsidR="00ED5F8B">
              <w:rPr>
                <w:b/>
                <w:bCs/>
              </w:rPr>
              <w:t>м.п</w:t>
            </w:r>
            <w:proofErr w:type="spellEnd"/>
            <w:r w:rsidR="00ED5F8B">
              <w:rPr>
                <w:b/>
                <w:bCs/>
              </w:rPr>
              <w:t>.</w:t>
            </w:r>
          </w:p>
        </w:tc>
        <w:tc>
          <w:tcPr>
            <w:tcW w:w="236" w:type="dxa"/>
          </w:tcPr>
          <w:p w:rsidR="00ED5F8B" w:rsidRDefault="00ED5F8B" w:rsidP="00F625AB">
            <w:pPr>
              <w:pStyle w:val="a5"/>
              <w:ind w:firstLine="0"/>
              <w:jc w:val="center"/>
              <w:rPr>
                <w:bCs/>
              </w:rPr>
            </w:pPr>
          </w:p>
        </w:tc>
        <w:tc>
          <w:tcPr>
            <w:tcW w:w="4583" w:type="dxa"/>
          </w:tcPr>
          <w:p w:rsidR="00CA7A32" w:rsidRPr="00CA7A32" w:rsidRDefault="00CA7A32" w:rsidP="00CA7A32">
            <w:pPr>
              <w:rPr>
                <w:b/>
                <w:sz w:val="23"/>
                <w:szCs w:val="23"/>
              </w:rPr>
            </w:pPr>
            <w:r w:rsidRPr="00CA7A32">
              <w:rPr>
                <w:b/>
                <w:sz w:val="23"/>
                <w:szCs w:val="23"/>
              </w:rPr>
              <w:t xml:space="preserve">Директор АНО НЦО «Школа </w:t>
            </w:r>
            <w:proofErr w:type="spellStart"/>
            <w:r w:rsidRPr="00CA7A32">
              <w:rPr>
                <w:b/>
                <w:sz w:val="23"/>
                <w:szCs w:val="23"/>
              </w:rPr>
              <w:t>Бубнова</w:t>
            </w:r>
            <w:proofErr w:type="spellEnd"/>
            <w:r w:rsidRPr="00CA7A32">
              <w:rPr>
                <w:b/>
                <w:sz w:val="23"/>
                <w:szCs w:val="23"/>
              </w:rPr>
              <w:t>»</w:t>
            </w:r>
          </w:p>
          <w:p w:rsidR="00ED5F8B" w:rsidRDefault="00CA7A32" w:rsidP="00CA7A32">
            <w:pPr>
              <w:pStyle w:val="a5"/>
              <w:spacing w:line="276" w:lineRule="auto"/>
              <w:ind w:left="506" w:firstLine="0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ED5F8B" w:rsidRPr="00FA133D" w:rsidRDefault="00ED5F8B" w:rsidP="00ED5F8B">
            <w:pPr>
              <w:pStyle w:val="a5"/>
              <w:spacing w:line="276" w:lineRule="auto"/>
              <w:ind w:left="506" w:firstLine="0"/>
              <w:rPr>
                <w:b/>
              </w:rPr>
            </w:pPr>
          </w:p>
          <w:p w:rsidR="00ED5F8B" w:rsidRDefault="00ED5F8B" w:rsidP="00ED5F8B">
            <w:pPr>
              <w:pStyle w:val="a5"/>
              <w:spacing w:line="276" w:lineRule="auto"/>
              <w:ind w:left="506" w:firstLine="0"/>
              <w:rPr>
                <w:b/>
                <w:bCs/>
              </w:rPr>
            </w:pPr>
          </w:p>
          <w:p w:rsidR="00ED5F8B" w:rsidRPr="00C663CE" w:rsidRDefault="000C7677" w:rsidP="00ED5F8B">
            <w:pPr>
              <w:pStyle w:val="a5"/>
              <w:spacing w:line="276" w:lineRule="auto"/>
              <w:ind w:left="506" w:firstLine="0"/>
            </w:pPr>
            <w:r>
              <w:rPr>
                <w:b/>
                <w:bCs/>
              </w:rPr>
              <w:t>________________</w:t>
            </w:r>
            <w:r w:rsidR="00ED5F8B">
              <w:rPr>
                <w:b/>
                <w:bCs/>
              </w:rPr>
              <w:t xml:space="preserve">_ </w:t>
            </w:r>
            <w:r w:rsidR="00CA7A32">
              <w:rPr>
                <w:b/>
              </w:rPr>
              <w:t>В. Г. Бубнов</w:t>
            </w:r>
          </w:p>
          <w:p w:rsidR="00ED5F8B" w:rsidRDefault="00ED5F8B" w:rsidP="00ED5F8B">
            <w:pPr>
              <w:pStyle w:val="a5"/>
              <w:spacing w:line="276" w:lineRule="auto"/>
              <w:ind w:left="506" w:firstLine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</w:tr>
    </w:tbl>
    <w:p w:rsidR="00ED5F8B" w:rsidRDefault="00ED5F8B" w:rsidP="00ED5F8B">
      <w:pPr>
        <w:jc w:val="center"/>
        <w:rPr>
          <w:b/>
          <w:sz w:val="28"/>
          <w:szCs w:val="28"/>
        </w:rPr>
      </w:pPr>
    </w:p>
    <w:p w:rsidR="00ED5F8B" w:rsidRDefault="00ED5F8B" w:rsidP="00ED5F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ED5F8B" w:rsidRDefault="00ED5F8B" w:rsidP="00ED5F8B">
      <w:pPr>
        <w:jc w:val="center"/>
        <w:rPr>
          <w:b/>
        </w:rPr>
      </w:pPr>
      <w:r>
        <w:rPr>
          <w:b/>
        </w:rPr>
        <w:t>согласования тематики, сроков,</w:t>
      </w:r>
    </w:p>
    <w:p w:rsidR="00ED5F8B" w:rsidRDefault="00ED5F8B" w:rsidP="00ED5F8B">
      <w:pPr>
        <w:jc w:val="center"/>
        <w:rPr>
          <w:b/>
        </w:rPr>
      </w:pPr>
      <w:r>
        <w:rPr>
          <w:b/>
        </w:rPr>
        <w:t xml:space="preserve"> стоимости и количества </w:t>
      </w:r>
      <w:proofErr w:type="gramStart"/>
      <w:r>
        <w:rPr>
          <w:b/>
        </w:rPr>
        <w:t>обучаемых</w:t>
      </w:r>
      <w:proofErr w:type="gramEnd"/>
    </w:p>
    <w:p w:rsidR="00ED5F8B" w:rsidRDefault="00ED5F8B" w:rsidP="00ED5F8B">
      <w:pPr>
        <w:jc w:val="center"/>
        <w:rPr>
          <w:b/>
        </w:rPr>
      </w:pPr>
      <w:r>
        <w:rPr>
          <w:b/>
        </w:rPr>
        <w:t xml:space="preserve"> на период с ____________ по _____________</w:t>
      </w:r>
    </w:p>
    <w:p w:rsidR="00ED5F8B" w:rsidRDefault="00ED5F8B" w:rsidP="00ED5F8B">
      <w:pPr>
        <w:pStyle w:val="1"/>
      </w:pPr>
    </w:p>
    <w:p w:rsidR="00ED5F8B" w:rsidRDefault="00ED5F8B" w:rsidP="00ED5F8B">
      <w:r>
        <w:t>г.                                                                                                                            «__» ________ 2014г.</w:t>
      </w:r>
    </w:p>
    <w:p w:rsidR="00ED5F8B" w:rsidRDefault="00ED5F8B" w:rsidP="00ED5F8B"/>
    <w:p w:rsidR="00A32813" w:rsidRDefault="00ED5F8B" w:rsidP="00ED5F8B">
      <w:pPr>
        <w:ind w:firstLine="1080"/>
        <w:jc w:val="both"/>
      </w:pPr>
      <w:r>
        <w:rPr>
          <w:b/>
        </w:rPr>
        <w:t>Открытое акционерное общество "Межрегиональная распределительная сетевая компания Центра" (Филиал ОАО «МРСК Центра</w:t>
      </w:r>
      <w:proofErr w:type="gramStart"/>
      <w:r>
        <w:rPr>
          <w:b/>
        </w:rPr>
        <w:t>»-</w:t>
      </w:r>
      <w:proofErr w:type="gramEnd"/>
      <w:r>
        <w:rPr>
          <w:b/>
        </w:rPr>
        <w:t>«Ярэнерго»),</w:t>
      </w:r>
      <w:r>
        <w:t xml:space="preserve"> именуемое в дальнейшем Заказчик, в лице </w:t>
      </w:r>
      <w:r w:rsidR="000C7677">
        <w:t>_________________________</w:t>
      </w:r>
      <w:r w:rsidR="003E0C7B" w:rsidRPr="007C4B60">
        <w:t xml:space="preserve">, действующего на основании </w:t>
      </w:r>
      <w:r w:rsidR="000C7677">
        <w:t>____________________</w:t>
      </w:r>
      <w:r>
        <w:t>, с одной стороны и</w:t>
      </w:r>
    </w:p>
    <w:p w:rsidR="00ED5F8B" w:rsidRPr="00B57807" w:rsidRDefault="00ED5F8B" w:rsidP="00ED5F8B">
      <w:pPr>
        <w:ind w:firstLine="1080"/>
        <w:jc w:val="both"/>
      </w:pPr>
      <w:r>
        <w:t xml:space="preserve"> </w:t>
      </w:r>
      <w:r w:rsidR="00A32813" w:rsidRPr="009A2129">
        <w:rPr>
          <w:b/>
        </w:rPr>
        <w:t xml:space="preserve">Автономная некоммерческая организация </w:t>
      </w:r>
      <w:r w:rsidR="00A32813" w:rsidRPr="009A2129">
        <w:rPr>
          <w:b/>
          <w:bCs/>
        </w:rPr>
        <w:t xml:space="preserve">«Национальный центр обучения навыкам первой помощи   «Школа </w:t>
      </w:r>
      <w:proofErr w:type="spellStart"/>
      <w:r w:rsidR="00A32813" w:rsidRPr="009A2129">
        <w:rPr>
          <w:b/>
          <w:bCs/>
        </w:rPr>
        <w:t>Бубнова</w:t>
      </w:r>
      <w:proofErr w:type="spellEnd"/>
      <w:r w:rsidR="00A32813" w:rsidRPr="009A2129">
        <w:rPr>
          <w:b/>
          <w:bCs/>
        </w:rPr>
        <w:t>»</w:t>
      </w:r>
      <w:r w:rsidR="00A32813">
        <w:t xml:space="preserve">, именуемое в дальнейшем </w:t>
      </w:r>
      <w:r w:rsidR="00A32813" w:rsidRPr="002C7171">
        <w:t xml:space="preserve">«Исполнитель» </w:t>
      </w:r>
      <w:r w:rsidR="00A32813">
        <w:rPr>
          <w:color w:val="000000"/>
        </w:rPr>
        <w:t xml:space="preserve">в лице </w:t>
      </w:r>
      <w:r w:rsidR="00A32813" w:rsidRPr="009A2129">
        <w:t xml:space="preserve">директора </w:t>
      </w:r>
      <w:proofErr w:type="spellStart"/>
      <w:r w:rsidR="00A32813" w:rsidRPr="009A2129">
        <w:t>Бубнова</w:t>
      </w:r>
      <w:proofErr w:type="spellEnd"/>
      <w:r w:rsidR="00A32813" w:rsidRPr="009A2129">
        <w:t xml:space="preserve"> Валерия  Георгиевича</w:t>
      </w:r>
      <w:r w:rsidRPr="007F32C3">
        <w:t xml:space="preserve">, действующего на основании </w:t>
      </w:r>
      <w:r w:rsidR="00A32813">
        <w:t>Устава</w:t>
      </w:r>
      <w:r>
        <w:t>,</w:t>
      </w:r>
      <w:r w:rsidRPr="00B57807">
        <w:t xml:space="preserve"> с другой стороны, в соответствии с п. 1.3 настоящего договора пришли к соглашению</w:t>
      </w:r>
    </w:p>
    <w:p w:rsidR="00ED5F8B" w:rsidRDefault="00ED5F8B" w:rsidP="00ED5F8B">
      <w:pPr>
        <w:jc w:val="both"/>
      </w:pPr>
    </w:p>
    <w:p w:rsidR="00ED5F8B" w:rsidRDefault="00ED5F8B" w:rsidP="00ED5F8B">
      <w:pPr>
        <w:jc w:val="both"/>
      </w:pPr>
      <w:r>
        <w:t>провести повышение квалификации специалистов Заказчика: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843"/>
        <w:gridCol w:w="1134"/>
        <w:gridCol w:w="1418"/>
        <w:gridCol w:w="1984"/>
      </w:tblGrid>
      <w:tr w:rsidR="00ED5F8B" w:rsidTr="00C57A4D">
        <w:tc>
          <w:tcPr>
            <w:tcW w:w="3510" w:type="dxa"/>
          </w:tcPr>
          <w:p w:rsidR="00ED5F8B" w:rsidRDefault="00ED5F8B" w:rsidP="00F625AB">
            <w:pPr>
              <w:jc w:val="center"/>
              <w:rPr>
                <w:b/>
              </w:rPr>
            </w:pPr>
          </w:p>
          <w:p w:rsidR="00ED5F8B" w:rsidRDefault="00ED5F8B" w:rsidP="00F625AB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программы</w:t>
            </w:r>
          </w:p>
        </w:tc>
        <w:tc>
          <w:tcPr>
            <w:tcW w:w="1843" w:type="dxa"/>
          </w:tcPr>
          <w:p w:rsidR="00ED5F8B" w:rsidRDefault="00ED5F8B" w:rsidP="00F625AB">
            <w:pPr>
              <w:jc w:val="center"/>
              <w:rPr>
                <w:b/>
              </w:rPr>
            </w:pPr>
            <w:r>
              <w:rPr>
                <w:b/>
              </w:rPr>
              <w:t>Стоимость участия одного специалиста,</w:t>
            </w:r>
          </w:p>
          <w:p w:rsidR="00ED5F8B" w:rsidRDefault="00ED5F8B" w:rsidP="00F625AB">
            <w:pPr>
              <w:jc w:val="center"/>
              <w:rPr>
                <w:b/>
              </w:rPr>
            </w:pPr>
            <w:r>
              <w:rPr>
                <w:b/>
              </w:rPr>
              <w:t>руб</w:t>
            </w:r>
          </w:p>
        </w:tc>
        <w:tc>
          <w:tcPr>
            <w:tcW w:w="1134" w:type="dxa"/>
          </w:tcPr>
          <w:p w:rsidR="00ED5F8B" w:rsidRDefault="00ED5F8B" w:rsidP="00F625AB">
            <w:pPr>
              <w:jc w:val="center"/>
              <w:rPr>
                <w:b/>
              </w:rPr>
            </w:pPr>
          </w:p>
          <w:p w:rsidR="00ED5F8B" w:rsidRDefault="00ED5F8B" w:rsidP="00F625AB">
            <w:pPr>
              <w:jc w:val="center"/>
              <w:rPr>
                <w:b/>
              </w:rPr>
            </w:pPr>
            <w:r>
              <w:rPr>
                <w:b/>
              </w:rPr>
              <w:t>Ко-во участников</w:t>
            </w:r>
          </w:p>
        </w:tc>
        <w:tc>
          <w:tcPr>
            <w:tcW w:w="1418" w:type="dxa"/>
          </w:tcPr>
          <w:p w:rsidR="00ED5F8B" w:rsidRDefault="00ED5F8B" w:rsidP="00F625AB">
            <w:pPr>
              <w:jc w:val="center"/>
              <w:rPr>
                <w:b/>
              </w:rPr>
            </w:pPr>
          </w:p>
          <w:p w:rsidR="00ED5F8B" w:rsidRDefault="00ED5F8B" w:rsidP="00F625AB">
            <w:pPr>
              <w:jc w:val="center"/>
              <w:rPr>
                <w:b/>
              </w:rPr>
            </w:pPr>
            <w:r>
              <w:rPr>
                <w:b/>
              </w:rPr>
              <w:t>Сумма, руб</w:t>
            </w:r>
          </w:p>
        </w:tc>
        <w:tc>
          <w:tcPr>
            <w:tcW w:w="1984" w:type="dxa"/>
          </w:tcPr>
          <w:p w:rsidR="00ED5F8B" w:rsidRDefault="00ED5F8B" w:rsidP="00F625AB">
            <w:pPr>
              <w:jc w:val="center"/>
              <w:rPr>
                <w:b/>
              </w:rPr>
            </w:pPr>
          </w:p>
          <w:p w:rsidR="00ED5F8B" w:rsidRDefault="00ED5F8B" w:rsidP="00F625AB">
            <w:pPr>
              <w:jc w:val="center"/>
              <w:rPr>
                <w:b/>
              </w:rPr>
            </w:pPr>
            <w:r>
              <w:rPr>
                <w:b/>
              </w:rPr>
              <w:t>Сроки проведения обучения</w:t>
            </w:r>
          </w:p>
        </w:tc>
      </w:tr>
      <w:tr w:rsidR="00ED5F8B" w:rsidTr="00C57A4D">
        <w:tc>
          <w:tcPr>
            <w:tcW w:w="3510" w:type="dxa"/>
          </w:tcPr>
          <w:p w:rsidR="00ED5F8B" w:rsidRDefault="00ED5F8B" w:rsidP="00F625AB">
            <w:pPr>
              <w:jc w:val="center"/>
            </w:pPr>
            <w:r>
              <w:t>1.</w:t>
            </w:r>
          </w:p>
        </w:tc>
        <w:tc>
          <w:tcPr>
            <w:tcW w:w="1843" w:type="dxa"/>
          </w:tcPr>
          <w:p w:rsidR="00ED5F8B" w:rsidRDefault="00ED5F8B" w:rsidP="00F625AB">
            <w:pPr>
              <w:jc w:val="center"/>
            </w:pPr>
            <w:r>
              <w:t>2.</w:t>
            </w:r>
          </w:p>
        </w:tc>
        <w:tc>
          <w:tcPr>
            <w:tcW w:w="1134" w:type="dxa"/>
          </w:tcPr>
          <w:p w:rsidR="00ED5F8B" w:rsidRDefault="00ED5F8B" w:rsidP="00F625AB">
            <w:pPr>
              <w:jc w:val="center"/>
            </w:pPr>
            <w:r>
              <w:t>3.</w:t>
            </w:r>
          </w:p>
        </w:tc>
        <w:tc>
          <w:tcPr>
            <w:tcW w:w="1418" w:type="dxa"/>
          </w:tcPr>
          <w:p w:rsidR="00ED5F8B" w:rsidRDefault="00ED5F8B" w:rsidP="00F625AB">
            <w:pPr>
              <w:jc w:val="center"/>
            </w:pPr>
            <w:r>
              <w:t>4.</w:t>
            </w:r>
          </w:p>
        </w:tc>
        <w:tc>
          <w:tcPr>
            <w:tcW w:w="1984" w:type="dxa"/>
          </w:tcPr>
          <w:p w:rsidR="00ED5F8B" w:rsidRDefault="00ED5F8B" w:rsidP="00F625AB">
            <w:pPr>
              <w:jc w:val="center"/>
            </w:pPr>
            <w:r>
              <w:t>5.</w:t>
            </w:r>
          </w:p>
        </w:tc>
      </w:tr>
      <w:tr w:rsidR="00A32813" w:rsidTr="00A32813">
        <w:trPr>
          <w:trHeight w:val="301"/>
        </w:trPr>
        <w:tc>
          <w:tcPr>
            <w:tcW w:w="3510" w:type="dxa"/>
            <w:vAlign w:val="center"/>
          </w:tcPr>
          <w:p w:rsidR="00A32813" w:rsidRPr="00A32813" w:rsidRDefault="00A32813" w:rsidP="00A32813">
            <w:pPr>
              <w:rPr>
                <w:color w:val="000000"/>
                <w:sz w:val="22"/>
                <w:szCs w:val="22"/>
              </w:rPr>
            </w:pPr>
            <w:r w:rsidRPr="00A32813">
              <w:rPr>
                <w:sz w:val="22"/>
                <w:szCs w:val="22"/>
              </w:rPr>
              <w:t>Инструктор массового обучения навыкам оказание первой помощи после несчастного случая или террористического акта» в объеме 102 академических часов</w:t>
            </w:r>
          </w:p>
        </w:tc>
        <w:tc>
          <w:tcPr>
            <w:tcW w:w="1843" w:type="dxa"/>
            <w:vAlign w:val="center"/>
          </w:tcPr>
          <w:p w:rsidR="00A32813" w:rsidRDefault="00A32813" w:rsidP="00A32813">
            <w:pPr>
              <w:jc w:val="center"/>
            </w:pPr>
            <w:r>
              <w:t>16000,00</w:t>
            </w:r>
          </w:p>
        </w:tc>
        <w:tc>
          <w:tcPr>
            <w:tcW w:w="1134" w:type="dxa"/>
            <w:vAlign w:val="center"/>
          </w:tcPr>
          <w:p w:rsidR="00A32813" w:rsidRDefault="00A32813" w:rsidP="00A32813">
            <w:pPr>
              <w:jc w:val="center"/>
            </w:pPr>
          </w:p>
        </w:tc>
        <w:tc>
          <w:tcPr>
            <w:tcW w:w="1418" w:type="dxa"/>
            <w:vAlign w:val="center"/>
          </w:tcPr>
          <w:p w:rsidR="00A32813" w:rsidRDefault="00A32813" w:rsidP="00A32813">
            <w:pPr>
              <w:jc w:val="center"/>
            </w:pPr>
          </w:p>
        </w:tc>
        <w:tc>
          <w:tcPr>
            <w:tcW w:w="1984" w:type="dxa"/>
            <w:vAlign w:val="center"/>
          </w:tcPr>
          <w:p w:rsidR="00A32813" w:rsidRDefault="00A32813" w:rsidP="00A32813">
            <w:pPr>
              <w:jc w:val="center"/>
            </w:pPr>
          </w:p>
        </w:tc>
      </w:tr>
      <w:tr w:rsidR="00A32813" w:rsidTr="00C57A4D">
        <w:trPr>
          <w:trHeight w:val="301"/>
        </w:trPr>
        <w:tc>
          <w:tcPr>
            <w:tcW w:w="3510" w:type="dxa"/>
          </w:tcPr>
          <w:p w:rsidR="00A32813" w:rsidRDefault="00A32813" w:rsidP="00F625AB">
            <w:pPr>
              <w:jc w:val="center"/>
            </w:pPr>
          </w:p>
        </w:tc>
        <w:tc>
          <w:tcPr>
            <w:tcW w:w="1843" w:type="dxa"/>
          </w:tcPr>
          <w:p w:rsidR="00A32813" w:rsidRDefault="00A32813" w:rsidP="00F625AB">
            <w:pPr>
              <w:jc w:val="center"/>
            </w:pPr>
          </w:p>
        </w:tc>
        <w:tc>
          <w:tcPr>
            <w:tcW w:w="1134" w:type="dxa"/>
          </w:tcPr>
          <w:p w:rsidR="00A32813" w:rsidRDefault="00A32813" w:rsidP="00F625AB">
            <w:pPr>
              <w:jc w:val="center"/>
            </w:pPr>
          </w:p>
        </w:tc>
        <w:tc>
          <w:tcPr>
            <w:tcW w:w="1418" w:type="dxa"/>
          </w:tcPr>
          <w:p w:rsidR="00A32813" w:rsidRDefault="00A32813" w:rsidP="00F625AB">
            <w:pPr>
              <w:jc w:val="center"/>
            </w:pPr>
          </w:p>
        </w:tc>
        <w:tc>
          <w:tcPr>
            <w:tcW w:w="1984" w:type="dxa"/>
          </w:tcPr>
          <w:p w:rsidR="00A32813" w:rsidRDefault="00A32813" w:rsidP="00F625AB">
            <w:pPr>
              <w:jc w:val="center"/>
            </w:pPr>
          </w:p>
        </w:tc>
      </w:tr>
    </w:tbl>
    <w:p w:rsidR="00ED5F8B" w:rsidRDefault="00ED5F8B" w:rsidP="00ED5F8B">
      <w:pPr>
        <w:jc w:val="both"/>
      </w:pPr>
    </w:p>
    <w:p w:rsidR="00F311C3" w:rsidRPr="00AE6DD5" w:rsidRDefault="00ED5F8B" w:rsidP="00AE6DD5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E6DD5">
        <w:t xml:space="preserve"> </w:t>
      </w:r>
    </w:p>
    <w:tbl>
      <w:tblPr>
        <w:tblW w:w="9553" w:type="dxa"/>
        <w:tblLook w:val="01E0" w:firstRow="1" w:lastRow="1" w:firstColumn="1" w:lastColumn="1" w:noHBand="0" w:noVBand="0"/>
      </w:tblPr>
      <w:tblGrid>
        <w:gridCol w:w="4891"/>
        <w:gridCol w:w="4662"/>
      </w:tblGrid>
      <w:tr w:rsidR="00F311C3" w:rsidTr="009501C6">
        <w:trPr>
          <w:trHeight w:val="325"/>
        </w:trPr>
        <w:tc>
          <w:tcPr>
            <w:tcW w:w="4891" w:type="dxa"/>
          </w:tcPr>
          <w:p w:rsidR="00F311C3" w:rsidRDefault="00F311C3" w:rsidP="009501C6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ЗАКАЗЧИКА:</w:t>
            </w:r>
          </w:p>
          <w:p w:rsidR="00F311C3" w:rsidRDefault="00F311C3" w:rsidP="009501C6">
            <w:pPr>
              <w:ind w:firstLine="6"/>
              <w:jc w:val="center"/>
              <w:rPr>
                <w:b/>
              </w:rPr>
            </w:pPr>
          </w:p>
          <w:p w:rsidR="00F311C3" w:rsidRDefault="00F311C3" w:rsidP="009501C6">
            <w:pPr>
              <w:ind w:firstLine="6"/>
              <w:jc w:val="center"/>
              <w:rPr>
                <w:b/>
              </w:rPr>
            </w:pPr>
          </w:p>
          <w:p w:rsidR="00F311C3" w:rsidRDefault="00F311C3" w:rsidP="009501C6">
            <w:pPr>
              <w:ind w:firstLine="6"/>
              <w:rPr>
                <w:b/>
              </w:rPr>
            </w:pPr>
            <w:r>
              <w:rPr>
                <w:b/>
              </w:rPr>
              <w:t xml:space="preserve">__________________/                              /  </w:t>
            </w:r>
          </w:p>
          <w:p w:rsidR="00F311C3" w:rsidRDefault="00F311C3" w:rsidP="009501C6"/>
        </w:tc>
        <w:tc>
          <w:tcPr>
            <w:tcW w:w="4662" w:type="dxa"/>
          </w:tcPr>
          <w:p w:rsidR="00F311C3" w:rsidRDefault="00F311C3" w:rsidP="009501C6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ИСПОЛНИТЕЛЯ:</w:t>
            </w:r>
          </w:p>
          <w:p w:rsidR="00F311C3" w:rsidRDefault="00F311C3" w:rsidP="009501C6">
            <w:pPr>
              <w:ind w:firstLine="6"/>
            </w:pPr>
          </w:p>
          <w:p w:rsidR="00F311C3" w:rsidRDefault="00F311C3" w:rsidP="009501C6">
            <w:pPr>
              <w:ind w:firstLine="6"/>
            </w:pPr>
            <w:r>
              <w:t xml:space="preserve">                            </w:t>
            </w:r>
          </w:p>
          <w:p w:rsidR="00F311C3" w:rsidRDefault="00F311C3" w:rsidP="009501C6">
            <w:pPr>
              <w:ind w:firstLine="6"/>
            </w:pPr>
            <w:r>
              <w:t xml:space="preserve">____________________/                           /      </w:t>
            </w:r>
          </w:p>
        </w:tc>
      </w:tr>
    </w:tbl>
    <w:p w:rsidR="000C7677" w:rsidRDefault="00ED5F8B" w:rsidP="00AE6DD5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C7677" w:rsidSect="00ED5F8B">
          <w:pgSz w:w="11906" w:h="16838" w:code="9"/>
          <w:pgMar w:top="426" w:right="851" w:bottom="567" w:left="1134" w:header="709" w:footer="709" w:gutter="0"/>
          <w:cols w:space="708"/>
          <w:docGrid w:linePitch="360"/>
        </w:sectPr>
      </w:pPr>
      <w:r w:rsidRPr="00AE6DD5">
        <w:tab/>
      </w:r>
      <w:r w:rsidRPr="00AE6DD5">
        <w:tab/>
      </w:r>
      <w:r w:rsidRPr="00AE6DD5">
        <w:tab/>
      </w:r>
      <w:r w:rsidR="00BF5E4E" w:rsidRPr="00AE6DD5">
        <w:t xml:space="preserve"> </w:t>
      </w:r>
      <w:r w:rsidR="00BF5E4E" w:rsidRPr="00AE6DD5">
        <w:tab/>
      </w:r>
      <w:r w:rsidR="00BF5E4E" w:rsidRPr="00AE6DD5">
        <w:tab/>
      </w:r>
      <w:r w:rsidR="00BF5E4E" w:rsidRPr="00AE6DD5">
        <w:tab/>
      </w:r>
    </w:p>
    <w:p w:rsidR="00AA4AFA" w:rsidRDefault="00AA4AFA" w:rsidP="00AE6DD5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lastRenderedPageBreak/>
        <w:tab/>
        <w:t xml:space="preserve">                </w:t>
      </w:r>
      <w:r w:rsidR="000C7677">
        <w:tab/>
      </w:r>
      <w:r w:rsidR="000C7677">
        <w:tab/>
      </w:r>
      <w:r w:rsidR="000C7677">
        <w:tab/>
      </w:r>
      <w:r w:rsidR="000C7677">
        <w:tab/>
      </w:r>
      <w:r w:rsidR="000C7677">
        <w:tab/>
      </w:r>
      <w:r w:rsidR="000C7677">
        <w:tab/>
      </w:r>
      <w:r>
        <w:t xml:space="preserve">       </w:t>
      </w:r>
      <w:r w:rsidR="00BF5E4E" w:rsidRPr="00AE6DD5">
        <w:t>Приложение №</w:t>
      </w:r>
      <w:r w:rsidR="00C57A4D">
        <w:t>3</w:t>
      </w:r>
      <w:r w:rsidR="00AE6DD5" w:rsidRPr="00AA4AFA">
        <w:t xml:space="preserve"> </w:t>
      </w:r>
    </w:p>
    <w:p w:rsidR="00BF5E4E" w:rsidRPr="00396284" w:rsidRDefault="00AA4AFA" w:rsidP="00AA4AFA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</w:t>
      </w:r>
      <w:r w:rsidR="00AE6DD5">
        <w:t>к Договору</w:t>
      </w:r>
      <w:r>
        <w:t xml:space="preserve"> об оказании</w:t>
      </w:r>
      <w:r w:rsidR="00BF5E4E" w:rsidRPr="00AE6DD5">
        <w:t xml:space="preserve"> образовательных услуг</w:t>
      </w:r>
      <w:r w:rsidR="00BF5E4E" w:rsidRPr="00396284">
        <w:t xml:space="preserve"> </w:t>
      </w:r>
    </w:p>
    <w:p w:rsidR="00AE6DD5" w:rsidRDefault="00BF5E4E" w:rsidP="00BF5E4E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14F67">
        <w:t xml:space="preserve">                                                 </w:t>
      </w:r>
      <w:r w:rsidR="00AA4AFA">
        <w:t xml:space="preserve">                       </w:t>
      </w:r>
      <w:r w:rsidR="000C7677" w:rsidRPr="005A0C53">
        <w:t xml:space="preserve">№ </w:t>
      </w:r>
      <w:r w:rsidR="00722AA3" w:rsidRPr="00722AA3">
        <w:t>434/12</w:t>
      </w:r>
      <w:r w:rsidR="000C7677">
        <w:t xml:space="preserve"> </w:t>
      </w:r>
      <w:r w:rsidR="000C7677" w:rsidRPr="005A0C53">
        <w:t>от «</w:t>
      </w:r>
      <w:r w:rsidR="000C7677">
        <w:t>1</w:t>
      </w:r>
      <w:r w:rsidR="00722AA3">
        <w:t>0</w:t>
      </w:r>
      <w:r w:rsidR="000C7677" w:rsidRPr="005A0C53">
        <w:t xml:space="preserve">» </w:t>
      </w:r>
      <w:r w:rsidR="000C7677">
        <w:t xml:space="preserve"> декабря </w:t>
      </w:r>
      <w:r w:rsidR="000C7677" w:rsidRPr="005A0C53">
        <w:t>20</w:t>
      </w:r>
      <w:r w:rsidR="000C7677">
        <w:t>13</w:t>
      </w:r>
      <w:r w:rsidR="000C7677" w:rsidRPr="005A0C53">
        <w:t xml:space="preserve"> г.</w:t>
      </w:r>
    </w:p>
    <w:p w:rsidR="000C7677" w:rsidRPr="00AE6DD5" w:rsidRDefault="000C7677" w:rsidP="00BF5E4E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E5C32" w:rsidRPr="0083191C" w:rsidRDefault="00DE5C32" w:rsidP="00DE5C32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BF5E4E" w:rsidRPr="0083191C" w:rsidRDefault="00BF5E4E" w:rsidP="00BF5E4E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BF5E4E" w:rsidRPr="0083191C" w:rsidTr="009868CD">
        <w:trPr>
          <w:trHeight w:val="641"/>
        </w:trPr>
        <w:tc>
          <w:tcPr>
            <w:tcW w:w="4956" w:type="dxa"/>
          </w:tcPr>
          <w:p w:rsidR="00BF5E4E" w:rsidRPr="0083191C" w:rsidRDefault="00BF5E4E" w:rsidP="009868CD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BF5E4E" w:rsidRPr="0083191C" w:rsidRDefault="00BF5E4E" w:rsidP="009868CD">
            <w:pPr>
              <w:ind w:firstLine="6"/>
            </w:pPr>
          </w:p>
          <w:p w:rsidR="003E0C7B" w:rsidRPr="000C7677" w:rsidRDefault="000C7677" w:rsidP="003E0C7B">
            <w:pPr>
              <w:ind w:firstLine="6"/>
              <w:rPr>
                <w:b/>
              </w:rPr>
            </w:pPr>
            <w:r w:rsidRPr="000C7677">
              <w:rPr>
                <w:b/>
              </w:rPr>
              <w:t>И.</w:t>
            </w:r>
            <w:r w:rsidR="00157EBD">
              <w:rPr>
                <w:b/>
              </w:rPr>
              <w:t>О</w:t>
            </w:r>
            <w:r w:rsidRPr="000C7677">
              <w:rPr>
                <w:b/>
              </w:rPr>
              <w:t xml:space="preserve">. заместителя генерального директора-Директора </w:t>
            </w:r>
            <w:r w:rsidR="003E0C7B" w:rsidRPr="000C7677">
              <w:rPr>
                <w:b/>
              </w:rPr>
              <w:t>филиала ОАО «МРСК Центра</w:t>
            </w:r>
            <w:proofErr w:type="gramStart"/>
            <w:r w:rsidR="003E0C7B" w:rsidRPr="000C7677">
              <w:rPr>
                <w:b/>
              </w:rPr>
              <w:t>»-</w:t>
            </w:r>
            <w:proofErr w:type="gramEnd"/>
            <w:r w:rsidR="003E0C7B" w:rsidRPr="000C7677">
              <w:rPr>
                <w:b/>
              </w:rPr>
              <w:t>«Ярэнерго»</w:t>
            </w:r>
          </w:p>
          <w:p w:rsidR="003E0C7B" w:rsidRPr="0083191C" w:rsidRDefault="003E0C7B" w:rsidP="003E0C7B">
            <w:pPr>
              <w:ind w:firstLine="6"/>
            </w:pPr>
          </w:p>
          <w:p w:rsidR="003E0C7B" w:rsidRPr="0083191C" w:rsidRDefault="003E0C7B" w:rsidP="003E0C7B">
            <w:pPr>
              <w:ind w:firstLine="6"/>
            </w:pPr>
            <w:r w:rsidRPr="0083191C">
              <w:t>________________</w:t>
            </w:r>
            <w:r>
              <w:t>____</w:t>
            </w:r>
            <w:r w:rsidRPr="0083191C">
              <w:t>_</w:t>
            </w:r>
            <w:r w:rsidR="000C7677" w:rsidRPr="000C7677">
              <w:rPr>
                <w:b/>
              </w:rPr>
              <w:t>К.В. Котиков</w:t>
            </w:r>
          </w:p>
          <w:p w:rsidR="00BF5E4E" w:rsidRPr="0083191C" w:rsidRDefault="00BF5E4E" w:rsidP="009868CD">
            <w:pPr>
              <w:ind w:firstLine="6"/>
            </w:pPr>
            <w:r w:rsidRPr="0083191C">
              <w:t xml:space="preserve">                            </w:t>
            </w:r>
          </w:p>
          <w:p w:rsidR="00BF5E4E" w:rsidRPr="0083191C" w:rsidRDefault="00BF5E4E" w:rsidP="009868CD">
            <w:pPr>
              <w:ind w:firstLine="6"/>
            </w:pPr>
            <w:r w:rsidRPr="0083191C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BF5E4E" w:rsidRPr="0083191C" w:rsidRDefault="00BF5E4E" w:rsidP="009868CD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BF5E4E" w:rsidRPr="0083191C" w:rsidRDefault="00BF5E4E" w:rsidP="009868CD">
            <w:pPr>
              <w:ind w:firstLine="6"/>
            </w:pPr>
          </w:p>
          <w:p w:rsidR="00CA7A32" w:rsidRPr="00CA7A32" w:rsidRDefault="00CA7A32" w:rsidP="00CA7A32">
            <w:pPr>
              <w:rPr>
                <w:b/>
                <w:sz w:val="23"/>
                <w:szCs w:val="23"/>
              </w:rPr>
            </w:pPr>
            <w:r w:rsidRPr="00CA7A32">
              <w:rPr>
                <w:b/>
                <w:sz w:val="23"/>
                <w:szCs w:val="23"/>
              </w:rPr>
              <w:t xml:space="preserve">Директор АНО НЦО «Школа </w:t>
            </w:r>
            <w:proofErr w:type="spellStart"/>
            <w:r w:rsidRPr="00CA7A32">
              <w:rPr>
                <w:b/>
                <w:sz w:val="23"/>
                <w:szCs w:val="23"/>
              </w:rPr>
              <w:t>Бубнова</w:t>
            </w:r>
            <w:proofErr w:type="spellEnd"/>
            <w:r w:rsidRPr="00CA7A32">
              <w:rPr>
                <w:b/>
                <w:sz w:val="23"/>
                <w:szCs w:val="23"/>
              </w:rPr>
              <w:t>»</w:t>
            </w:r>
          </w:p>
          <w:p w:rsidR="000C7677" w:rsidRDefault="00CA7A32" w:rsidP="00CA7A32">
            <w:pPr>
              <w:ind w:firstLine="6"/>
            </w:pPr>
            <w:r>
              <w:t xml:space="preserve"> </w:t>
            </w:r>
          </w:p>
          <w:p w:rsidR="000C7677" w:rsidRDefault="000C7677" w:rsidP="009868CD">
            <w:pPr>
              <w:ind w:firstLine="6"/>
            </w:pPr>
          </w:p>
          <w:p w:rsidR="009312A6" w:rsidRPr="0083191C" w:rsidRDefault="009312A6" w:rsidP="009868CD">
            <w:pPr>
              <w:ind w:firstLine="6"/>
            </w:pPr>
          </w:p>
          <w:p w:rsidR="00BF5E4E" w:rsidRPr="0083191C" w:rsidRDefault="00BF5E4E" w:rsidP="009868CD">
            <w:pPr>
              <w:ind w:firstLine="6"/>
            </w:pPr>
            <w:r w:rsidRPr="0083191C">
              <w:t>______________________</w:t>
            </w:r>
            <w:r w:rsidR="000C7677">
              <w:rPr>
                <w:b/>
              </w:rPr>
              <w:t xml:space="preserve"> </w:t>
            </w:r>
            <w:r w:rsidR="00CA7A32">
              <w:rPr>
                <w:b/>
              </w:rPr>
              <w:t>В. Г. Бубнов</w:t>
            </w:r>
          </w:p>
          <w:p w:rsidR="000C7677" w:rsidRDefault="000C7677" w:rsidP="009312A6">
            <w:pPr>
              <w:ind w:firstLine="6"/>
            </w:pPr>
          </w:p>
          <w:p w:rsidR="00BF5E4E" w:rsidRPr="0083191C" w:rsidRDefault="00BF5E4E" w:rsidP="009312A6">
            <w:pPr>
              <w:ind w:firstLine="6"/>
            </w:pPr>
            <w:r w:rsidRPr="0083191C">
              <w:t xml:space="preserve">     М.П.   «_____» _____________20___г.                     </w:t>
            </w:r>
          </w:p>
        </w:tc>
      </w:tr>
    </w:tbl>
    <w:p w:rsidR="00BF5E4E" w:rsidRDefault="00BF5E4E" w:rsidP="00BF5E4E">
      <w:pPr>
        <w:jc w:val="center"/>
        <w:rPr>
          <w:b/>
        </w:rPr>
      </w:pPr>
    </w:p>
    <w:p w:rsidR="00BF5E4E" w:rsidRDefault="00BF5E4E" w:rsidP="00BF5E4E">
      <w:pPr>
        <w:jc w:val="center"/>
        <w:rPr>
          <w:b/>
        </w:rPr>
      </w:pPr>
    </w:p>
    <w:p w:rsidR="00F311C3" w:rsidRPr="00FB00F1" w:rsidRDefault="00F311C3" w:rsidP="00F311C3">
      <w:pPr>
        <w:jc w:val="center"/>
        <w:rPr>
          <w:b/>
        </w:rPr>
      </w:pPr>
      <w:r w:rsidRPr="00FB00F1">
        <w:rPr>
          <w:b/>
        </w:rPr>
        <w:t xml:space="preserve">АКТ </w:t>
      </w:r>
    </w:p>
    <w:p w:rsidR="00F311C3" w:rsidRPr="00FB00F1" w:rsidRDefault="00F311C3" w:rsidP="00F311C3">
      <w:pPr>
        <w:jc w:val="center"/>
        <w:rPr>
          <w:b/>
        </w:rPr>
      </w:pPr>
      <w:r w:rsidRPr="00FB00F1">
        <w:rPr>
          <w:b/>
        </w:rPr>
        <w:t>приема-сдачи оказанных услуг</w:t>
      </w:r>
    </w:p>
    <w:p w:rsidR="00F311C3" w:rsidRPr="00FB00F1" w:rsidRDefault="00F311C3" w:rsidP="00F311C3">
      <w:pPr>
        <w:jc w:val="center"/>
      </w:pPr>
    </w:p>
    <w:p w:rsidR="00F311C3" w:rsidRPr="00FB00F1" w:rsidRDefault="00F311C3" w:rsidP="00F311C3">
      <w:pPr>
        <w:jc w:val="center"/>
      </w:pPr>
      <w:r w:rsidRPr="00FB00F1">
        <w:t>г. ____</w:t>
      </w:r>
      <w:r>
        <w:t>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 ________ 20__</w:t>
      </w:r>
      <w:r w:rsidRPr="00FB00F1">
        <w:t>_ г.</w:t>
      </w:r>
    </w:p>
    <w:p w:rsidR="00F311C3" w:rsidRPr="00FB00F1" w:rsidRDefault="00F311C3" w:rsidP="00F311C3">
      <w:pPr>
        <w:jc w:val="both"/>
      </w:pPr>
    </w:p>
    <w:p w:rsidR="00F311C3" w:rsidRPr="00FB00F1" w:rsidRDefault="00F311C3" w:rsidP="00F311C3">
      <w:pPr>
        <w:ind w:firstLine="708"/>
        <w:jc w:val="both"/>
      </w:pPr>
      <w:r w:rsidRPr="0055617C">
        <w:rPr>
          <w:b/>
        </w:rPr>
        <w:t>Открытое акционерное общество «Межрегиональная распределительная сетевая компания Центра</w:t>
      </w:r>
      <w:proofErr w:type="gramStart"/>
      <w:r w:rsidRPr="0055617C">
        <w:rPr>
          <w:b/>
        </w:rPr>
        <w:t>»</w:t>
      </w:r>
      <w:r>
        <w:rPr>
          <w:b/>
        </w:rPr>
        <w:t>(</w:t>
      </w:r>
      <w:proofErr w:type="gramEnd"/>
      <w:r>
        <w:rPr>
          <w:b/>
        </w:rPr>
        <w:t>филиал ОАО «МРСК Центра»-«Ярэнерго»</w:t>
      </w:r>
      <w:r>
        <w:rPr>
          <w:b/>
          <w:bCs/>
        </w:rPr>
        <w:t xml:space="preserve">, </w:t>
      </w:r>
      <w:r>
        <w:rPr>
          <w:bCs/>
        </w:rPr>
        <w:t>именуемое в дальнейшем</w:t>
      </w:r>
      <w:r>
        <w:t xml:space="preserve"> </w:t>
      </w:r>
      <w:r w:rsidRPr="002C7171">
        <w:t>«Заказчик»,</w:t>
      </w:r>
      <w:r>
        <w:t xml:space="preserve"> в лице _____________________________________________________________________________, действующего на основании _____________________________________, с одной стороны,  и,</w:t>
      </w:r>
      <w:r w:rsidRPr="00F311C3">
        <w:rPr>
          <w:b/>
        </w:rPr>
        <w:t xml:space="preserve"> </w:t>
      </w:r>
      <w:r w:rsidRPr="009A2129">
        <w:rPr>
          <w:b/>
        </w:rPr>
        <w:t xml:space="preserve">Автономная некоммерческая организация </w:t>
      </w:r>
      <w:r w:rsidRPr="009A2129">
        <w:rPr>
          <w:b/>
          <w:bCs/>
        </w:rPr>
        <w:t xml:space="preserve">«Национальный центр обучения навыкам первой помощи   «Школа </w:t>
      </w:r>
      <w:proofErr w:type="spellStart"/>
      <w:r w:rsidRPr="009A2129">
        <w:rPr>
          <w:b/>
          <w:bCs/>
        </w:rPr>
        <w:t>Бубнова</w:t>
      </w:r>
      <w:proofErr w:type="spellEnd"/>
      <w:r w:rsidRPr="009A2129">
        <w:rPr>
          <w:b/>
          <w:bCs/>
        </w:rPr>
        <w:t>»</w:t>
      </w:r>
      <w:r>
        <w:t xml:space="preserve">, именуемое в дальнейшем </w:t>
      </w:r>
      <w:r w:rsidRPr="002C7171">
        <w:t xml:space="preserve">«Исполнитель» </w:t>
      </w:r>
      <w:r>
        <w:rPr>
          <w:color w:val="000000"/>
        </w:rPr>
        <w:t xml:space="preserve">в лице </w:t>
      </w:r>
      <w:r w:rsidRPr="009A2129">
        <w:t xml:space="preserve">директора </w:t>
      </w:r>
      <w:proofErr w:type="spellStart"/>
      <w:r w:rsidRPr="009A2129">
        <w:t>Бубнова</w:t>
      </w:r>
      <w:proofErr w:type="spellEnd"/>
      <w:r w:rsidRPr="009A2129">
        <w:t xml:space="preserve"> Валерия  Георгиевича, действующего на основании Устава</w:t>
      </w:r>
      <w:r>
        <w:t>, с другой стороны</w:t>
      </w:r>
      <w:r w:rsidRPr="00FB00F1">
        <w:t>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</w:t>
      </w:r>
      <w:r>
        <w:t xml:space="preserve"> №. </w:t>
      </w:r>
      <w:r w:rsidRPr="00722AA3">
        <w:t>434/12</w:t>
      </w:r>
      <w:r>
        <w:t xml:space="preserve">  от «10» декабря 2013 </w:t>
      </w:r>
      <w:r w:rsidRPr="00FB00F1">
        <w:t>года (далее Договор):</w:t>
      </w:r>
    </w:p>
    <w:p w:rsidR="00F311C3" w:rsidRPr="00FB00F1" w:rsidRDefault="00F311C3" w:rsidP="00F311C3">
      <w:pPr>
        <w:jc w:val="both"/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F311C3" w:rsidRPr="00FB00F1" w:rsidTr="009501C6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1C3" w:rsidRPr="00FB00F1" w:rsidRDefault="00F311C3" w:rsidP="009501C6">
            <w:pPr>
              <w:jc w:val="both"/>
            </w:pPr>
            <w:proofErr w:type="spellStart"/>
            <w:r w:rsidRPr="00FB00F1">
              <w:t>No</w:t>
            </w:r>
            <w:proofErr w:type="spellEnd"/>
            <w:r w:rsidRPr="00FB00F1">
              <w:t xml:space="preserve">.   </w:t>
            </w:r>
            <w:proofErr w:type="gramStart"/>
            <w:r w:rsidRPr="00FB00F1">
              <w:t>п</w:t>
            </w:r>
            <w:proofErr w:type="gramEnd"/>
            <w:r w:rsidRPr="00FB00F1">
              <w:t xml:space="preserve">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1C3" w:rsidRPr="00FB00F1" w:rsidRDefault="00F311C3" w:rsidP="009501C6">
            <w:pPr>
              <w:jc w:val="both"/>
            </w:pPr>
            <w:r w:rsidRPr="00FB00F1"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1C3" w:rsidRPr="00FB00F1" w:rsidRDefault="00F311C3" w:rsidP="009501C6">
            <w:pPr>
              <w:jc w:val="both"/>
            </w:pPr>
            <w:r w:rsidRPr="00FB00F1">
              <w:t xml:space="preserve">Стоимость услуг, без НДС, руб.       </w:t>
            </w:r>
          </w:p>
        </w:tc>
      </w:tr>
      <w:tr w:rsidR="00A32813" w:rsidRPr="00FB00F1" w:rsidTr="005C1A34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813" w:rsidRPr="00FB00F1" w:rsidRDefault="00A32813" w:rsidP="009501C6">
            <w:pPr>
              <w:jc w:val="both"/>
            </w:pPr>
            <w:r w:rsidRPr="00FB00F1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813" w:rsidRPr="00A32813" w:rsidRDefault="00A32813" w:rsidP="00A32813">
            <w:pPr>
              <w:rPr>
                <w:color w:val="000000"/>
                <w:sz w:val="22"/>
                <w:szCs w:val="22"/>
              </w:rPr>
            </w:pPr>
            <w:r w:rsidRPr="00A32813">
              <w:rPr>
                <w:sz w:val="22"/>
                <w:szCs w:val="22"/>
              </w:rPr>
              <w:t>Повышение квалификации по теме «Инструктор массового обучения навыкам оказание первой помощи после несчастного случая или террористического акта» в объеме 102 академических часов»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813" w:rsidRPr="00FB00F1" w:rsidRDefault="00A32813" w:rsidP="009501C6">
            <w:pPr>
              <w:jc w:val="both"/>
            </w:pPr>
          </w:p>
        </w:tc>
      </w:tr>
      <w:tr w:rsidR="00A32813" w:rsidRPr="00FB00F1" w:rsidTr="009501C6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813" w:rsidRPr="00FB00F1" w:rsidRDefault="00A32813" w:rsidP="009501C6">
            <w:pPr>
              <w:ind w:firstLine="830"/>
              <w:jc w:val="both"/>
            </w:pPr>
            <w:r w:rsidRPr="00FB00F1"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813" w:rsidRPr="00FB00F1" w:rsidRDefault="00A32813" w:rsidP="009501C6">
            <w:pPr>
              <w:jc w:val="both"/>
            </w:pPr>
          </w:p>
        </w:tc>
      </w:tr>
      <w:tr w:rsidR="00A32813" w:rsidRPr="00FB00F1" w:rsidTr="009501C6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813" w:rsidRPr="00FB00F1" w:rsidRDefault="00A32813" w:rsidP="009501C6">
            <w:pPr>
              <w:ind w:firstLine="830"/>
              <w:jc w:val="both"/>
            </w:pPr>
            <w:r w:rsidRPr="00FB00F1">
              <w:t>НДС 18%,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813" w:rsidRPr="00FB00F1" w:rsidRDefault="00A32813" w:rsidP="009501C6">
            <w:pPr>
              <w:jc w:val="both"/>
            </w:pPr>
          </w:p>
        </w:tc>
      </w:tr>
      <w:tr w:rsidR="00A32813" w:rsidRPr="00FB00F1" w:rsidTr="009501C6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813" w:rsidRPr="00FB00F1" w:rsidRDefault="00A32813" w:rsidP="009501C6">
            <w:pPr>
              <w:jc w:val="both"/>
            </w:pPr>
            <w:r w:rsidRPr="00FB00F1">
              <w:t xml:space="preserve">             Итого с НДС 18%,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813" w:rsidRPr="00FB00F1" w:rsidRDefault="00A32813" w:rsidP="009501C6">
            <w:pPr>
              <w:jc w:val="both"/>
            </w:pPr>
          </w:p>
        </w:tc>
      </w:tr>
    </w:tbl>
    <w:p w:rsidR="00F311C3" w:rsidRPr="00FB00F1" w:rsidRDefault="00F311C3" w:rsidP="00F311C3">
      <w:pPr>
        <w:jc w:val="both"/>
      </w:pPr>
    </w:p>
    <w:p w:rsidR="00F311C3" w:rsidRDefault="00F311C3" w:rsidP="00F311C3">
      <w:pPr>
        <w:jc w:val="both"/>
      </w:pPr>
      <w:r w:rsidRPr="00FB00F1">
        <w:t xml:space="preserve">Исполнитель оказал услуги своевременно и в полном объеме. </w:t>
      </w:r>
      <w:r w:rsidR="00A32813">
        <w:tab/>
      </w:r>
    </w:p>
    <w:p w:rsidR="00F311C3" w:rsidRDefault="00F311C3" w:rsidP="00F311C3">
      <w:pPr>
        <w:jc w:val="both"/>
      </w:pPr>
      <w:r>
        <w:t>Срок оказания услуг_________</w:t>
      </w:r>
    </w:p>
    <w:p w:rsidR="00F311C3" w:rsidRDefault="00F311C3" w:rsidP="00F311C3">
      <w:pPr>
        <w:jc w:val="both"/>
      </w:pPr>
      <w:r>
        <w:t>Количество слушателей_________</w:t>
      </w:r>
    </w:p>
    <w:p w:rsidR="00F311C3" w:rsidRPr="00FB00F1" w:rsidRDefault="00F311C3" w:rsidP="00F311C3">
      <w:pPr>
        <w:jc w:val="both"/>
      </w:pPr>
      <w:r>
        <w:t>Стоимость обучения одного слушателя: 16000,00 рублей</w:t>
      </w:r>
    </w:p>
    <w:p w:rsidR="00F311C3" w:rsidRPr="00FB00F1" w:rsidRDefault="00F311C3" w:rsidP="00F311C3">
      <w:pPr>
        <w:jc w:val="both"/>
      </w:pPr>
      <w:r w:rsidRPr="00FB00F1">
        <w:t>У Заказчика к Исполнителю претензий не имеется.</w:t>
      </w:r>
    </w:p>
    <w:p w:rsidR="00F311C3" w:rsidRPr="00C36CB0" w:rsidRDefault="00F311C3" w:rsidP="00F311C3">
      <w:pPr>
        <w:pStyle w:val="ac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sz w:val="24"/>
          <w:szCs w:val="24"/>
        </w:rPr>
        <w:t xml:space="preserve">Заказчик обязуется оплатить услуги Исполнителя в размере ___________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36CB0">
        <w:rPr>
          <w:rFonts w:ascii="Times New Roman" w:hAnsi="Times New Roman" w:cs="Times New Roman"/>
          <w:sz w:val="24"/>
          <w:szCs w:val="24"/>
        </w:rPr>
        <w:t>руб. _____ коп</w:t>
      </w:r>
      <w:proofErr w:type="gramStart"/>
      <w:r w:rsidRPr="00C36CB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36CB0">
        <w:rPr>
          <w:rFonts w:ascii="Times New Roman" w:hAnsi="Times New Roman" w:cs="Times New Roman"/>
          <w:sz w:val="24"/>
          <w:szCs w:val="24"/>
        </w:rPr>
        <w:t xml:space="preserve">в том числе НДС (18%) _______________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_____ коп., в соответствии с п. 4.2. Договора.</w:t>
      </w:r>
    </w:p>
    <w:p w:rsidR="00F311C3" w:rsidRPr="00FB00F1" w:rsidRDefault="00F311C3" w:rsidP="00F311C3">
      <w:pPr>
        <w:jc w:val="both"/>
      </w:pPr>
      <w:r w:rsidRPr="00FB00F1">
        <w:lastRenderedPageBreak/>
        <w:t>С момента подписания, настоящий Акт приема-сдачи оказанных услуг становится неотъемлемой частью Договора.</w:t>
      </w:r>
    </w:p>
    <w:p w:rsidR="00F311C3" w:rsidRPr="00FB00F1" w:rsidRDefault="00F311C3" w:rsidP="00F311C3">
      <w:pPr>
        <w:jc w:val="both"/>
      </w:pPr>
      <w:r w:rsidRPr="00FB00F1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F311C3" w:rsidRPr="00FB00F1" w:rsidRDefault="00F311C3" w:rsidP="00F311C3">
      <w:pPr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F311C3" w:rsidTr="009501C6">
        <w:trPr>
          <w:trHeight w:val="587"/>
        </w:trPr>
        <w:tc>
          <w:tcPr>
            <w:tcW w:w="4956" w:type="dxa"/>
          </w:tcPr>
          <w:p w:rsidR="00F311C3" w:rsidRPr="00782B3A" w:rsidRDefault="00F311C3" w:rsidP="009501C6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F311C3" w:rsidRPr="00782B3A" w:rsidRDefault="00F311C3" w:rsidP="009501C6">
            <w:pPr>
              <w:ind w:firstLine="6"/>
            </w:pPr>
          </w:p>
          <w:p w:rsidR="00F311C3" w:rsidRPr="00782B3A" w:rsidRDefault="00F311C3" w:rsidP="009501C6">
            <w:pPr>
              <w:ind w:firstLine="6"/>
              <w:jc w:val="center"/>
            </w:pPr>
            <w:r w:rsidRPr="00782B3A">
              <w:t>___________________________</w:t>
            </w:r>
          </w:p>
          <w:p w:rsidR="00F311C3" w:rsidRPr="00396284" w:rsidRDefault="00F311C3" w:rsidP="009501C6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F311C3" w:rsidRPr="00782B3A" w:rsidRDefault="00F311C3" w:rsidP="009501C6">
            <w:pPr>
              <w:ind w:firstLine="6"/>
            </w:pPr>
          </w:p>
          <w:p w:rsidR="00F311C3" w:rsidRPr="00782B3A" w:rsidRDefault="00F311C3" w:rsidP="009501C6">
            <w:pPr>
              <w:ind w:firstLine="6"/>
            </w:pPr>
            <w:r w:rsidRPr="00782B3A">
              <w:t>___________________________________</w:t>
            </w:r>
          </w:p>
          <w:p w:rsidR="00F311C3" w:rsidRPr="00396284" w:rsidRDefault="00F311C3" w:rsidP="009501C6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F311C3" w:rsidRPr="00782B3A" w:rsidRDefault="00F311C3" w:rsidP="009501C6">
            <w:pPr>
              <w:ind w:firstLine="6"/>
            </w:pPr>
            <w:r w:rsidRPr="00782B3A">
              <w:t xml:space="preserve">                            </w:t>
            </w:r>
          </w:p>
          <w:p w:rsidR="00F311C3" w:rsidRPr="00782B3A" w:rsidRDefault="00F311C3" w:rsidP="009501C6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  <w:tc>
          <w:tcPr>
            <w:tcW w:w="4956" w:type="dxa"/>
          </w:tcPr>
          <w:p w:rsidR="00F311C3" w:rsidRPr="00782B3A" w:rsidRDefault="00F311C3" w:rsidP="009501C6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F311C3" w:rsidRPr="00782B3A" w:rsidRDefault="00F311C3" w:rsidP="009501C6">
            <w:pPr>
              <w:ind w:firstLine="6"/>
            </w:pPr>
          </w:p>
          <w:p w:rsidR="00F311C3" w:rsidRPr="00782B3A" w:rsidRDefault="00F311C3" w:rsidP="009501C6">
            <w:pPr>
              <w:ind w:firstLine="6"/>
              <w:jc w:val="center"/>
            </w:pPr>
            <w:r w:rsidRPr="00782B3A">
              <w:t>___________________________</w:t>
            </w:r>
          </w:p>
          <w:p w:rsidR="00F311C3" w:rsidRPr="00396284" w:rsidRDefault="00F311C3" w:rsidP="009501C6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F311C3" w:rsidRPr="00782B3A" w:rsidRDefault="00F311C3" w:rsidP="009501C6">
            <w:pPr>
              <w:ind w:firstLine="6"/>
            </w:pPr>
          </w:p>
          <w:p w:rsidR="00F311C3" w:rsidRPr="00782B3A" w:rsidRDefault="00F311C3" w:rsidP="009501C6">
            <w:pPr>
              <w:ind w:firstLine="6"/>
            </w:pPr>
            <w:r w:rsidRPr="00782B3A">
              <w:t>___________________________________</w:t>
            </w:r>
          </w:p>
          <w:p w:rsidR="00F311C3" w:rsidRPr="00396284" w:rsidRDefault="00F311C3" w:rsidP="009501C6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F311C3" w:rsidRPr="00782B3A" w:rsidRDefault="00F311C3" w:rsidP="009501C6">
            <w:pPr>
              <w:ind w:firstLine="6"/>
            </w:pPr>
            <w:r w:rsidRPr="00782B3A">
              <w:t xml:space="preserve">                            </w:t>
            </w:r>
          </w:p>
          <w:p w:rsidR="00F311C3" w:rsidRPr="00782B3A" w:rsidRDefault="00F311C3" w:rsidP="009501C6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F311C3" w:rsidRDefault="00F311C3" w:rsidP="009501C6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11C3" w:rsidRPr="00FB00F1" w:rsidRDefault="00F311C3" w:rsidP="00F311C3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80238C" w:rsidRDefault="0080238C" w:rsidP="00A77F9B">
      <w:pPr>
        <w:rPr>
          <w:b/>
        </w:rPr>
        <w:sectPr w:rsidR="0080238C" w:rsidSect="00F311C3">
          <w:pgSz w:w="11906" w:h="16838" w:code="9"/>
          <w:pgMar w:top="426" w:right="851" w:bottom="709" w:left="1134" w:header="709" w:footer="709" w:gutter="0"/>
          <w:cols w:space="708"/>
          <w:docGrid w:linePitch="360"/>
        </w:sectPr>
      </w:pPr>
    </w:p>
    <w:p w:rsidR="0080238C" w:rsidRPr="00534BAF" w:rsidRDefault="0080238C" w:rsidP="0080238C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 w:rsidR="00C57A4D"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AA4AFA" w:rsidRPr="00AE6DD5" w:rsidRDefault="0080238C" w:rsidP="00AA4AFA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  <w:r w:rsidR="00AA4AFA">
        <w:rPr>
          <w:rFonts w:eastAsia="Calibri"/>
          <w:lang w:eastAsia="en-US"/>
        </w:rPr>
        <w:t xml:space="preserve">       </w:t>
      </w:r>
      <w:r w:rsidR="00AA4AFA" w:rsidRPr="00AE6DD5">
        <w:t>к Договору</w:t>
      </w:r>
      <w:r w:rsidR="00AA4AFA">
        <w:t xml:space="preserve"> об оказании</w:t>
      </w:r>
      <w:r w:rsidR="00AA4AFA" w:rsidRPr="00AE6DD5">
        <w:t xml:space="preserve"> образовательных услуг </w:t>
      </w:r>
    </w:p>
    <w:p w:rsidR="00AA4AFA" w:rsidRPr="00396284" w:rsidRDefault="00AA4AFA" w:rsidP="00AA4AFA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E6DD5">
        <w:t xml:space="preserve">                                                              </w:t>
      </w:r>
      <w:r>
        <w:t xml:space="preserve">  </w:t>
      </w:r>
      <w:r w:rsidRPr="00AE6DD5">
        <w:t xml:space="preserve">      </w:t>
      </w:r>
      <w:r>
        <w:t xml:space="preserve">                                                                </w:t>
      </w:r>
      <w:r w:rsidRPr="00AE6DD5">
        <w:t xml:space="preserve"> </w:t>
      </w:r>
      <w:r w:rsidR="000C7677" w:rsidRPr="005A0C53">
        <w:t xml:space="preserve">№ </w:t>
      </w:r>
      <w:r w:rsidR="00722AA3" w:rsidRPr="00722AA3">
        <w:t>434/12</w:t>
      </w:r>
      <w:r w:rsidR="000C7677">
        <w:t xml:space="preserve"> </w:t>
      </w:r>
      <w:r w:rsidR="000C7677" w:rsidRPr="005A0C53">
        <w:t>от «</w:t>
      </w:r>
      <w:r w:rsidR="000C7677">
        <w:t>1</w:t>
      </w:r>
      <w:r w:rsidR="00722AA3">
        <w:t>0</w:t>
      </w:r>
      <w:r w:rsidR="000C7677" w:rsidRPr="005A0C53">
        <w:t xml:space="preserve">» </w:t>
      </w:r>
      <w:r w:rsidR="000C7677">
        <w:t xml:space="preserve"> декабря </w:t>
      </w:r>
      <w:r w:rsidR="000C7677" w:rsidRPr="005A0C53">
        <w:t>20</w:t>
      </w:r>
      <w:r w:rsidR="000C7677">
        <w:t>13</w:t>
      </w:r>
      <w:r w:rsidR="000C7677" w:rsidRPr="005A0C53">
        <w:t xml:space="preserve"> г.</w:t>
      </w:r>
    </w:p>
    <w:p w:rsidR="0080238C" w:rsidRPr="00534BAF" w:rsidRDefault="0080238C" w:rsidP="00AA4AFA">
      <w:pPr>
        <w:spacing w:after="200" w:line="276" w:lineRule="auto"/>
        <w:jc w:val="both"/>
      </w:pPr>
    </w:p>
    <w:p w:rsidR="0080238C" w:rsidRPr="00534BAF" w:rsidRDefault="0080238C" w:rsidP="0080238C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80238C" w:rsidRPr="00534BAF" w:rsidRDefault="0080238C" w:rsidP="0080238C"/>
    <w:tbl>
      <w:tblPr>
        <w:tblW w:w="10314" w:type="dxa"/>
        <w:tblLook w:val="01E0" w:firstRow="1" w:lastRow="1" w:firstColumn="1" w:lastColumn="1" w:noHBand="0" w:noVBand="0"/>
      </w:tblPr>
      <w:tblGrid>
        <w:gridCol w:w="4956"/>
        <w:gridCol w:w="5358"/>
      </w:tblGrid>
      <w:tr w:rsidR="0080238C" w:rsidRPr="00534BAF" w:rsidTr="009312A6">
        <w:trPr>
          <w:trHeight w:val="641"/>
        </w:trPr>
        <w:tc>
          <w:tcPr>
            <w:tcW w:w="4956" w:type="dxa"/>
          </w:tcPr>
          <w:p w:rsidR="0080238C" w:rsidRPr="00534BAF" w:rsidRDefault="0080238C" w:rsidP="006324B5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80238C" w:rsidRPr="00534BAF" w:rsidRDefault="0080238C" w:rsidP="006324B5">
            <w:pPr>
              <w:ind w:firstLine="6"/>
              <w:jc w:val="center"/>
              <w:rPr>
                <w:b/>
              </w:rPr>
            </w:pPr>
          </w:p>
          <w:p w:rsidR="00CA7A32" w:rsidRDefault="00CA7A32" w:rsidP="00CA7A32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Директор АНО НЦО «Школа </w:t>
            </w:r>
            <w:proofErr w:type="spellStart"/>
            <w:r>
              <w:rPr>
                <w:b/>
                <w:sz w:val="23"/>
                <w:szCs w:val="23"/>
              </w:rPr>
              <w:t>Бубнова</w:t>
            </w:r>
            <w:proofErr w:type="spellEnd"/>
            <w:r>
              <w:rPr>
                <w:b/>
                <w:sz w:val="23"/>
                <w:szCs w:val="23"/>
              </w:rPr>
              <w:t>»</w:t>
            </w:r>
          </w:p>
          <w:p w:rsidR="000C7677" w:rsidRDefault="000C7677" w:rsidP="006324B5">
            <w:pPr>
              <w:ind w:firstLine="6"/>
              <w:jc w:val="center"/>
              <w:rPr>
                <w:i/>
              </w:rPr>
            </w:pPr>
          </w:p>
          <w:p w:rsidR="000C7677" w:rsidRDefault="000C7677" w:rsidP="006324B5">
            <w:pPr>
              <w:ind w:firstLine="6"/>
              <w:jc w:val="center"/>
              <w:rPr>
                <w:i/>
              </w:rPr>
            </w:pPr>
          </w:p>
          <w:p w:rsidR="000C7677" w:rsidRPr="00534BAF" w:rsidRDefault="000C7677" w:rsidP="006324B5">
            <w:pPr>
              <w:ind w:firstLine="6"/>
              <w:jc w:val="center"/>
              <w:rPr>
                <w:i/>
              </w:rPr>
            </w:pPr>
          </w:p>
          <w:p w:rsidR="0080238C" w:rsidRPr="00534BAF" w:rsidRDefault="0080238C" w:rsidP="000C7677">
            <w:pPr>
              <w:rPr>
                <w:i/>
              </w:rPr>
            </w:pPr>
            <w:r w:rsidRPr="00534BAF">
              <w:t>________________</w:t>
            </w:r>
            <w:r w:rsidR="000C7677">
              <w:rPr>
                <w:b/>
              </w:rPr>
              <w:t xml:space="preserve"> </w:t>
            </w:r>
            <w:r w:rsidR="00CA7A32">
              <w:rPr>
                <w:b/>
              </w:rPr>
              <w:t>В. Г. Бубнов</w:t>
            </w:r>
          </w:p>
          <w:p w:rsidR="0080238C" w:rsidRPr="00534BAF" w:rsidRDefault="0080238C" w:rsidP="006324B5">
            <w:r w:rsidRPr="00534BAF">
              <w:t xml:space="preserve">М.П.   «_____» _____________20___г.                     </w:t>
            </w:r>
          </w:p>
        </w:tc>
        <w:tc>
          <w:tcPr>
            <w:tcW w:w="5358" w:type="dxa"/>
          </w:tcPr>
          <w:p w:rsidR="0080238C" w:rsidRPr="00534BAF" w:rsidRDefault="0080238C" w:rsidP="006324B5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80238C" w:rsidRPr="00534BAF" w:rsidRDefault="0080238C" w:rsidP="006324B5">
            <w:pPr>
              <w:ind w:firstLine="6"/>
              <w:jc w:val="center"/>
              <w:rPr>
                <w:b/>
              </w:rPr>
            </w:pPr>
          </w:p>
          <w:p w:rsidR="009312A6" w:rsidRPr="000C7677" w:rsidRDefault="000C7677" w:rsidP="009312A6">
            <w:pPr>
              <w:ind w:firstLine="6"/>
              <w:rPr>
                <w:b/>
              </w:rPr>
            </w:pPr>
            <w:r>
              <w:rPr>
                <w:b/>
              </w:rPr>
              <w:t>И.</w:t>
            </w:r>
            <w:r w:rsidR="00A32813">
              <w:rPr>
                <w:b/>
              </w:rPr>
              <w:t>О</w:t>
            </w:r>
            <w:r>
              <w:rPr>
                <w:b/>
              </w:rPr>
              <w:t>. заместителя генерального директора-Директора</w:t>
            </w:r>
            <w:r>
              <w:t xml:space="preserve"> </w:t>
            </w:r>
            <w:r w:rsidR="009312A6" w:rsidRPr="000C7677">
              <w:rPr>
                <w:b/>
              </w:rPr>
              <w:t>филиала ОАО «МРСК Центра</w:t>
            </w:r>
            <w:proofErr w:type="gramStart"/>
            <w:r w:rsidR="009312A6" w:rsidRPr="000C7677">
              <w:rPr>
                <w:b/>
              </w:rPr>
              <w:t>»-</w:t>
            </w:r>
            <w:proofErr w:type="gramEnd"/>
            <w:r w:rsidR="009312A6" w:rsidRPr="000C7677">
              <w:rPr>
                <w:b/>
              </w:rPr>
              <w:t>«Ярэнерго»</w:t>
            </w:r>
          </w:p>
          <w:p w:rsidR="009312A6" w:rsidRPr="00534BAF" w:rsidRDefault="009312A6" w:rsidP="009312A6">
            <w:pPr>
              <w:ind w:firstLine="6"/>
              <w:jc w:val="center"/>
              <w:rPr>
                <w:i/>
              </w:rPr>
            </w:pPr>
          </w:p>
          <w:p w:rsidR="009312A6" w:rsidRPr="00534BAF" w:rsidRDefault="009312A6" w:rsidP="009312A6">
            <w:r w:rsidRPr="00534BAF">
              <w:t>_______________________</w:t>
            </w:r>
            <w:r w:rsidR="000C7677">
              <w:rPr>
                <w:b/>
              </w:rPr>
              <w:t xml:space="preserve"> К.В. Котиков</w:t>
            </w:r>
          </w:p>
          <w:p w:rsidR="0080238C" w:rsidRPr="00534BAF" w:rsidRDefault="0080238C" w:rsidP="006324B5">
            <w:r w:rsidRPr="00534BAF">
              <w:t xml:space="preserve">М.П.   «_____» _____________20___г.                     </w:t>
            </w:r>
          </w:p>
        </w:tc>
      </w:tr>
    </w:tbl>
    <w:p w:rsidR="0080238C" w:rsidRPr="00534BAF" w:rsidRDefault="0080238C" w:rsidP="0080238C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EC3408" w:rsidRPr="000975CB" w:rsidTr="0026154D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EC3408" w:rsidRPr="000975CB" w:rsidRDefault="00EC3408" w:rsidP="0026154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C3408" w:rsidRPr="000975CB" w:rsidTr="0026154D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EC3408" w:rsidRPr="000975CB" w:rsidTr="0026154D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EC3408" w:rsidRPr="000975CB" w:rsidTr="0026154D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80238C" w:rsidRPr="00534BAF" w:rsidRDefault="0080238C" w:rsidP="0080238C">
      <w:pPr>
        <w:rPr>
          <w:rFonts w:eastAsia="Calibri"/>
          <w:lang w:eastAsia="en-US"/>
        </w:rPr>
      </w:pPr>
    </w:p>
    <w:p w:rsidR="0080238C" w:rsidRPr="00534BAF" w:rsidRDefault="0080238C" w:rsidP="0080238C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80238C" w:rsidRPr="00534BAF" w:rsidRDefault="0080238C" w:rsidP="0080238C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ФИО)</w:t>
      </w:r>
    </w:p>
    <w:p w:rsidR="0080238C" w:rsidRPr="00534BAF" w:rsidRDefault="0080238C" w:rsidP="0080238C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 w:rsidR="00EC3408"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80238C" w:rsidRDefault="0080238C" w:rsidP="0080238C">
      <w:pPr>
        <w:shd w:val="clear" w:color="auto" w:fill="FFFFFF"/>
        <w:autoSpaceDE w:val="0"/>
        <w:autoSpaceDN w:val="0"/>
        <w:adjustRightInd w:val="0"/>
        <w:spacing w:line="0" w:lineRule="atLeast"/>
        <w:sectPr w:rsidR="0080238C" w:rsidSect="0080238C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80238C" w:rsidRPr="00534BAF" w:rsidRDefault="0080238C" w:rsidP="0080238C">
      <w:pPr>
        <w:jc w:val="both"/>
      </w:pPr>
      <w:r w:rsidRPr="00534BAF">
        <w:lastRenderedPageBreak/>
        <w:t xml:space="preserve">                                                              Приложение № </w:t>
      </w:r>
      <w:r w:rsidR="00C57A4D">
        <w:t>5</w:t>
      </w:r>
    </w:p>
    <w:p w:rsidR="00AA4AFA" w:rsidRPr="00AE6DD5" w:rsidRDefault="0080238C" w:rsidP="00AA4AFA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534BAF">
        <w:t xml:space="preserve">                              </w:t>
      </w:r>
      <w:r w:rsidR="00AA4AFA">
        <w:t xml:space="preserve">         </w:t>
      </w:r>
      <w:r w:rsidR="00AA4AFA" w:rsidRPr="00AE6DD5">
        <w:t>к Договору</w:t>
      </w:r>
      <w:r w:rsidR="00AA4AFA">
        <w:t xml:space="preserve"> об оказании</w:t>
      </w:r>
      <w:r w:rsidR="00AA4AFA" w:rsidRPr="00AE6DD5">
        <w:t xml:space="preserve"> образовательных услуг </w:t>
      </w:r>
    </w:p>
    <w:p w:rsidR="0080238C" w:rsidRDefault="00AA4AFA" w:rsidP="000C7677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E6DD5">
        <w:t xml:space="preserve">                            </w:t>
      </w:r>
      <w:r>
        <w:t xml:space="preserve">                      </w:t>
      </w:r>
      <w:r w:rsidR="000C7677" w:rsidRPr="005A0C53">
        <w:t xml:space="preserve">№ </w:t>
      </w:r>
      <w:r w:rsidR="00132CCD" w:rsidRPr="00132CCD">
        <w:t>434/12</w:t>
      </w:r>
      <w:r w:rsidR="000C7677">
        <w:t xml:space="preserve"> </w:t>
      </w:r>
      <w:r w:rsidR="000C7677" w:rsidRPr="005A0C53">
        <w:t>от «</w:t>
      </w:r>
      <w:r w:rsidR="000C7677">
        <w:t>1</w:t>
      </w:r>
      <w:r w:rsidR="00132CCD">
        <w:t>0</w:t>
      </w:r>
      <w:r w:rsidR="000C7677" w:rsidRPr="005A0C53">
        <w:t xml:space="preserve">» </w:t>
      </w:r>
      <w:r w:rsidR="000C7677">
        <w:t xml:space="preserve"> декабря </w:t>
      </w:r>
      <w:r w:rsidR="000C7677" w:rsidRPr="005A0C53">
        <w:t>20</w:t>
      </w:r>
      <w:r w:rsidR="000C7677">
        <w:t>13</w:t>
      </w:r>
      <w:r w:rsidR="000C7677" w:rsidRPr="005A0C53">
        <w:t xml:space="preserve"> г.</w:t>
      </w:r>
    </w:p>
    <w:p w:rsidR="000C7677" w:rsidRPr="00534BAF" w:rsidRDefault="000C7677" w:rsidP="000C7677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0238C" w:rsidRPr="00534BAF" w:rsidRDefault="0080238C" w:rsidP="0080238C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80238C" w:rsidRPr="00534BAF" w:rsidRDefault="0080238C" w:rsidP="0080238C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0238C" w:rsidRPr="00534BAF" w:rsidTr="006324B5">
        <w:trPr>
          <w:trHeight w:val="641"/>
        </w:trPr>
        <w:tc>
          <w:tcPr>
            <w:tcW w:w="4956" w:type="dxa"/>
          </w:tcPr>
          <w:p w:rsidR="0080238C" w:rsidRPr="00534BAF" w:rsidRDefault="0080238C" w:rsidP="006324B5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7C6B67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80238C" w:rsidRPr="00534BAF" w:rsidRDefault="0080238C" w:rsidP="006324B5">
            <w:pPr>
              <w:ind w:firstLine="6"/>
              <w:jc w:val="center"/>
              <w:rPr>
                <w:b/>
              </w:rPr>
            </w:pPr>
          </w:p>
          <w:p w:rsidR="00CA7A32" w:rsidRDefault="00CA7A32" w:rsidP="00CA7A32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Директор АНО НЦО «Школа </w:t>
            </w:r>
            <w:proofErr w:type="spellStart"/>
            <w:r>
              <w:rPr>
                <w:b/>
                <w:sz w:val="23"/>
                <w:szCs w:val="23"/>
              </w:rPr>
              <w:t>Бубнова</w:t>
            </w:r>
            <w:proofErr w:type="spellEnd"/>
            <w:r>
              <w:rPr>
                <w:b/>
                <w:sz w:val="23"/>
                <w:szCs w:val="23"/>
              </w:rPr>
              <w:t>»</w:t>
            </w:r>
          </w:p>
          <w:p w:rsidR="000C7677" w:rsidRDefault="000C7677" w:rsidP="006324B5">
            <w:pPr>
              <w:ind w:firstLine="6"/>
              <w:jc w:val="center"/>
              <w:rPr>
                <w:b/>
              </w:rPr>
            </w:pPr>
          </w:p>
          <w:p w:rsidR="000C7677" w:rsidRDefault="000C7677" w:rsidP="006324B5">
            <w:pPr>
              <w:ind w:firstLine="6"/>
              <w:jc w:val="center"/>
              <w:rPr>
                <w:b/>
              </w:rPr>
            </w:pPr>
          </w:p>
          <w:p w:rsidR="000C7677" w:rsidRPr="00534BAF" w:rsidRDefault="000C7677" w:rsidP="006324B5">
            <w:pPr>
              <w:ind w:firstLine="6"/>
              <w:jc w:val="center"/>
              <w:rPr>
                <w:i/>
              </w:rPr>
            </w:pPr>
          </w:p>
          <w:p w:rsidR="000C7677" w:rsidRDefault="000C7677" w:rsidP="006324B5">
            <w:pPr>
              <w:rPr>
                <w:b/>
              </w:rPr>
            </w:pPr>
            <w:r>
              <w:t>__________________</w:t>
            </w:r>
            <w:r w:rsidR="00CA7A32">
              <w:rPr>
                <w:b/>
              </w:rPr>
              <w:t xml:space="preserve"> В. Г. Бубнов</w:t>
            </w:r>
          </w:p>
          <w:p w:rsidR="0080238C" w:rsidRPr="00534BAF" w:rsidRDefault="0080238C" w:rsidP="006324B5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80238C" w:rsidRPr="00534BAF" w:rsidRDefault="0080238C" w:rsidP="006324B5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7C6B67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80238C" w:rsidRPr="00534BAF" w:rsidRDefault="0080238C" w:rsidP="006324B5">
            <w:pPr>
              <w:ind w:firstLine="6"/>
              <w:jc w:val="center"/>
              <w:rPr>
                <w:b/>
              </w:rPr>
            </w:pPr>
          </w:p>
          <w:p w:rsidR="009312A6" w:rsidRPr="000C7677" w:rsidRDefault="000C7677" w:rsidP="000C7677">
            <w:pPr>
              <w:ind w:firstLine="6"/>
              <w:rPr>
                <w:b/>
              </w:rPr>
            </w:pPr>
            <w:r>
              <w:rPr>
                <w:b/>
              </w:rPr>
              <w:t>И.</w:t>
            </w:r>
            <w:r w:rsidR="00F311C3">
              <w:rPr>
                <w:b/>
              </w:rPr>
              <w:t>О</w:t>
            </w:r>
            <w:r>
              <w:rPr>
                <w:b/>
              </w:rPr>
              <w:t>. заместителя генерального директора-Директора</w:t>
            </w:r>
            <w:r>
              <w:t xml:space="preserve"> </w:t>
            </w:r>
            <w:r w:rsidR="009312A6">
              <w:t xml:space="preserve"> </w:t>
            </w:r>
            <w:r w:rsidR="009312A6" w:rsidRPr="000C7677">
              <w:rPr>
                <w:b/>
              </w:rPr>
              <w:t>филиала ОАО «МРСК Центра</w:t>
            </w:r>
            <w:proofErr w:type="gramStart"/>
            <w:r w:rsidR="009312A6" w:rsidRPr="000C7677">
              <w:rPr>
                <w:b/>
              </w:rPr>
              <w:t>»-</w:t>
            </w:r>
            <w:proofErr w:type="gramEnd"/>
            <w:r w:rsidR="009312A6" w:rsidRPr="000C7677">
              <w:rPr>
                <w:b/>
              </w:rPr>
              <w:t>«Ярэнерго»</w:t>
            </w:r>
          </w:p>
          <w:p w:rsidR="009312A6" w:rsidRPr="00534BAF" w:rsidRDefault="009312A6" w:rsidP="009312A6">
            <w:pPr>
              <w:ind w:firstLine="6"/>
              <w:jc w:val="center"/>
              <w:rPr>
                <w:i/>
              </w:rPr>
            </w:pPr>
          </w:p>
          <w:p w:rsidR="009312A6" w:rsidRPr="00534BAF" w:rsidRDefault="009312A6" w:rsidP="009312A6">
            <w:r w:rsidRPr="00534BAF">
              <w:t>____________________</w:t>
            </w:r>
            <w:r w:rsidR="000C7677" w:rsidRPr="000C7677">
              <w:rPr>
                <w:b/>
              </w:rPr>
              <w:t>К.В. Котиков</w:t>
            </w:r>
          </w:p>
          <w:p w:rsidR="0080238C" w:rsidRPr="00534BAF" w:rsidRDefault="0080238C" w:rsidP="006324B5">
            <w:r w:rsidRPr="00534BAF">
              <w:t xml:space="preserve">М.П.   «_____» _____________20___г.                     </w:t>
            </w:r>
          </w:p>
        </w:tc>
      </w:tr>
    </w:tbl>
    <w:p w:rsidR="0080238C" w:rsidRDefault="0080238C" w:rsidP="0080238C">
      <w:pPr>
        <w:widowControl w:val="0"/>
        <w:autoSpaceDE w:val="0"/>
        <w:autoSpaceDN w:val="0"/>
        <w:adjustRightInd w:val="0"/>
        <w:jc w:val="both"/>
      </w:pPr>
    </w:p>
    <w:p w:rsidR="00EC3408" w:rsidRPr="006E5E18" w:rsidRDefault="00EC3408" w:rsidP="00EC3408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EC3408" w:rsidRPr="00466F10" w:rsidRDefault="00EC3408" w:rsidP="00EC3408">
      <w:pPr>
        <w:jc w:val="center"/>
        <w:rPr>
          <w:rFonts w:eastAsia="Calibri"/>
          <w:lang w:eastAsia="en-US"/>
        </w:rPr>
      </w:pPr>
    </w:p>
    <w:p w:rsidR="00EC3408" w:rsidRPr="00466F10" w:rsidRDefault="00EC3408" w:rsidP="00EC340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EC3408" w:rsidRPr="00466F10" w:rsidRDefault="00EC3408" w:rsidP="00EC3408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EC3408" w:rsidRDefault="00EC3408" w:rsidP="00EC3408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EC3408" w:rsidRPr="00466F10" w:rsidRDefault="00EC3408" w:rsidP="00EC3408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EC3408" w:rsidRDefault="00EC3408" w:rsidP="00EC3408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EC3408" w:rsidRPr="006E5E18" w:rsidRDefault="00EC3408" w:rsidP="00EC3408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sectPr w:rsidR="00EC3408" w:rsidRPr="006E5E18" w:rsidSect="0080238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257" w:rsidRDefault="00D93257" w:rsidP="004251C5">
      <w:r>
        <w:separator/>
      </w:r>
    </w:p>
  </w:endnote>
  <w:endnote w:type="continuationSeparator" w:id="0">
    <w:p w:rsidR="00D93257" w:rsidRDefault="00D93257" w:rsidP="00425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257" w:rsidRDefault="00D93257" w:rsidP="004251C5">
      <w:r>
        <w:separator/>
      </w:r>
    </w:p>
  </w:footnote>
  <w:footnote w:type="continuationSeparator" w:id="0">
    <w:p w:rsidR="00D93257" w:rsidRDefault="00D93257" w:rsidP="00425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5AB" w:rsidRDefault="00F625AB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43179B">
      <w:rPr>
        <w:noProof/>
      </w:rPr>
      <w:t>1</w:t>
    </w:r>
    <w:r>
      <w:fldChar w:fldCharType="end"/>
    </w:r>
  </w:p>
  <w:p w:rsidR="00F625AB" w:rsidRDefault="00F625AB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7479E"/>
    <w:multiLevelType w:val="multilevel"/>
    <w:tmpl w:val="F30E27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20E4903"/>
    <w:multiLevelType w:val="hybridMultilevel"/>
    <w:tmpl w:val="EEC6BDE6"/>
    <w:lvl w:ilvl="0" w:tplc="9AE0338C">
      <w:start w:val="1"/>
      <w:numFmt w:val="decimal"/>
      <w:lvlText w:val="1.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6FC7DAF"/>
    <w:multiLevelType w:val="hybridMultilevel"/>
    <w:tmpl w:val="F4C81C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D4D87"/>
    <w:multiLevelType w:val="hybridMultilevel"/>
    <w:tmpl w:val="0ABC0C10"/>
    <w:lvl w:ilvl="0" w:tplc="9AE0338C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2BD07426"/>
    <w:multiLevelType w:val="multilevel"/>
    <w:tmpl w:val="0108C89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2FFD4429"/>
    <w:multiLevelType w:val="hybridMultilevel"/>
    <w:tmpl w:val="4650C5BC"/>
    <w:lvl w:ilvl="0" w:tplc="0419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">
    <w:nsid w:val="310C56FB"/>
    <w:multiLevelType w:val="hybridMultilevel"/>
    <w:tmpl w:val="ECAC41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1A078CB"/>
    <w:multiLevelType w:val="hybridMultilevel"/>
    <w:tmpl w:val="C9CC328C"/>
    <w:lvl w:ilvl="0" w:tplc="00CE2326">
      <w:start w:val="1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43F71F67"/>
    <w:multiLevelType w:val="multilevel"/>
    <w:tmpl w:val="D1707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A42220"/>
    <w:multiLevelType w:val="hybridMultilevel"/>
    <w:tmpl w:val="57E0C8D8"/>
    <w:lvl w:ilvl="0" w:tplc="BD62DB4C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82056C"/>
    <w:multiLevelType w:val="hybridMultilevel"/>
    <w:tmpl w:val="2578CC4C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7DE63D81"/>
    <w:multiLevelType w:val="hybridMultilevel"/>
    <w:tmpl w:val="65000766"/>
    <w:lvl w:ilvl="0" w:tplc="1CE856F0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5"/>
  </w:num>
  <w:num w:numId="5">
    <w:abstractNumId w:val="11"/>
  </w:num>
  <w:num w:numId="6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3"/>
  </w:num>
  <w:num w:numId="10">
    <w:abstractNumId w:val="8"/>
  </w:num>
  <w:num w:numId="11">
    <w:abstractNumId w:val="6"/>
  </w:num>
  <w:num w:numId="12">
    <w:abstractNumId w:val="10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AE0"/>
    <w:rsid w:val="00000AD2"/>
    <w:rsid w:val="0001051C"/>
    <w:rsid w:val="00036E16"/>
    <w:rsid w:val="00045BEF"/>
    <w:rsid w:val="0006338C"/>
    <w:rsid w:val="00080746"/>
    <w:rsid w:val="000822FF"/>
    <w:rsid w:val="000A1465"/>
    <w:rsid w:val="000B3C30"/>
    <w:rsid w:val="000C09A1"/>
    <w:rsid w:val="000C7677"/>
    <w:rsid w:val="000D0BA8"/>
    <w:rsid w:val="000D7ADF"/>
    <w:rsid w:val="000F25E9"/>
    <w:rsid w:val="00100426"/>
    <w:rsid w:val="0011123E"/>
    <w:rsid w:val="00121A51"/>
    <w:rsid w:val="00126A9D"/>
    <w:rsid w:val="00132CCD"/>
    <w:rsid w:val="00155184"/>
    <w:rsid w:val="00157EBD"/>
    <w:rsid w:val="00163072"/>
    <w:rsid w:val="00180635"/>
    <w:rsid w:val="001840B1"/>
    <w:rsid w:val="00187D85"/>
    <w:rsid w:val="001A3927"/>
    <w:rsid w:val="001C02CB"/>
    <w:rsid w:val="001D3CE3"/>
    <w:rsid w:val="001D6388"/>
    <w:rsid w:val="001D74E1"/>
    <w:rsid w:val="001E6387"/>
    <w:rsid w:val="001F3844"/>
    <w:rsid w:val="001F5ADF"/>
    <w:rsid w:val="002006C7"/>
    <w:rsid w:val="00204D53"/>
    <w:rsid w:val="00221308"/>
    <w:rsid w:val="002255F8"/>
    <w:rsid w:val="00234E54"/>
    <w:rsid w:val="0024481C"/>
    <w:rsid w:val="0026154D"/>
    <w:rsid w:val="00274C6B"/>
    <w:rsid w:val="002769EE"/>
    <w:rsid w:val="00282A4D"/>
    <w:rsid w:val="002A0345"/>
    <w:rsid w:val="002A25FE"/>
    <w:rsid w:val="002C516D"/>
    <w:rsid w:val="002E7585"/>
    <w:rsid w:val="002E7CFC"/>
    <w:rsid w:val="002F0172"/>
    <w:rsid w:val="002F104F"/>
    <w:rsid w:val="002F7ACB"/>
    <w:rsid w:val="00316268"/>
    <w:rsid w:val="00337D16"/>
    <w:rsid w:val="00356EFC"/>
    <w:rsid w:val="003624B6"/>
    <w:rsid w:val="003835CF"/>
    <w:rsid w:val="00392308"/>
    <w:rsid w:val="003948FD"/>
    <w:rsid w:val="003964E0"/>
    <w:rsid w:val="003B2BDF"/>
    <w:rsid w:val="003C5731"/>
    <w:rsid w:val="003C6A25"/>
    <w:rsid w:val="003D7DAE"/>
    <w:rsid w:val="003E0C7B"/>
    <w:rsid w:val="004025BC"/>
    <w:rsid w:val="0040702F"/>
    <w:rsid w:val="00413B25"/>
    <w:rsid w:val="00417521"/>
    <w:rsid w:val="004251A2"/>
    <w:rsid w:val="004251C5"/>
    <w:rsid w:val="004312AE"/>
    <w:rsid w:val="0043179B"/>
    <w:rsid w:val="0044218F"/>
    <w:rsid w:val="00456AF6"/>
    <w:rsid w:val="00464BA4"/>
    <w:rsid w:val="004777B8"/>
    <w:rsid w:val="00482C6B"/>
    <w:rsid w:val="004A63F3"/>
    <w:rsid w:val="004C0A81"/>
    <w:rsid w:val="004D4791"/>
    <w:rsid w:val="004E1941"/>
    <w:rsid w:val="0051058F"/>
    <w:rsid w:val="00524C39"/>
    <w:rsid w:val="00543FA1"/>
    <w:rsid w:val="005743D7"/>
    <w:rsid w:val="005928A5"/>
    <w:rsid w:val="005934E5"/>
    <w:rsid w:val="005A0C53"/>
    <w:rsid w:val="005A2B26"/>
    <w:rsid w:val="005E629A"/>
    <w:rsid w:val="00606921"/>
    <w:rsid w:val="006217D4"/>
    <w:rsid w:val="006239A2"/>
    <w:rsid w:val="006324B5"/>
    <w:rsid w:val="00637A88"/>
    <w:rsid w:val="006430D0"/>
    <w:rsid w:val="0064727A"/>
    <w:rsid w:val="006473AC"/>
    <w:rsid w:val="00672F92"/>
    <w:rsid w:val="0068368C"/>
    <w:rsid w:val="00697A6C"/>
    <w:rsid w:val="006A619E"/>
    <w:rsid w:val="006B0743"/>
    <w:rsid w:val="006F143F"/>
    <w:rsid w:val="006F767B"/>
    <w:rsid w:val="00722AA3"/>
    <w:rsid w:val="00723521"/>
    <w:rsid w:val="00785A79"/>
    <w:rsid w:val="007879F6"/>
    <w:rsid w:val="00796A66"/>
    <w:rsid w:val="00796C5B"/>
    <w:rsid w:val="007B1194"/>
    <w:rsid w:val="007B1CE3"/>
    <w:rsid w:val="007B28AB"/>
    <w:rsid w:val="007C2BC1"/>
    <w:rsid w:val="007C6B67"/>
    <w:rsid w:val="007E7BC2"/>
    <w:rsid w:val="0080238C"/>
    <w:rsid w:val="00812263"/>
    <w:rsid w:val="00822BB2"/>
    <w:rsid w:val="0088456E"/>
    <w:rsid w:val="00894446"/>
    <w:rsid w:val="00895326"/>
    <w:rsid w:val="008A2CFF"/>
    <w:rsid w:val="008B365F"/>
    <w:rsid w:val="00904F65"/>
    <w:rsid w:val="009312A6"/>
    <w:rsid w:val="00932F17"/>
    <w:rsid w:val="00961D91"/>
    <w:rsid w:val="00976D0F"/>
    <w:rsid w:val="009868CD"/>
    <w:rsid w:val="0098757E"/>
    <w:rsid w:val="009A2129"/>
    <w:rsid w:val="009A4CB6"/>
    <w:rsid w:val="009A5BF1"/>
    <w:rsid w:val="009A5E96"/>
    <w:rsid w:val="009A6939"/>
    <w:rsid w:val="009C0850"/>
    <w:rsid w:val="009C0F16"/>
    <w:rsid w:val="009F4779"/>
    <w:rsid w:val="00A00049"/>
    <w:rsid w:val="00A17922"/>
    <w:rsid w:val="00A21A05"/>
    <w:rsid w:val="00A32813"/>
    <w:rsid w:val="00A4392A"/>
    <w:rsid w:val="00A44B2B"/>
    <w:rsid w:val="00A62A53"/>
    <w:rsid w:val="00A77F9B"/>
    <w:rsid w:val="00A933F7"/>
    <w:rsid w:val="00A96EE6"/>
    <w:rsid w:val="00AA4AFA"/>
    <w:rsid w:val="00AE6DD5"/>
    <w:rsid w:val="00AF75B1"/>
    <w:rsid w:val="00B077EF"/>
    <w:rsid w:val="00B35186"/>
    <w:rsid w:val="00B47D30"/>
    <w:rsid w:val="00B51215"/>
    <w:rsid w:val="00B5657B"/>
    <w:rsid w:val="00B76A99"/>
    <w:rsid w:val="00BA1CFF"/>
    <w:rsid w:val="00BA6CF0"/>
    <w:rsid w:val="00BD1F20"/>
    <w:rsid w:val="00BD27EB"/>
    <w:rsid w:val="00BE2487"/>
    <w:rsid w:val="00BE64A9"/>
    <w:rsid w:val="00BF366E"/>
    <w:rsid w:val="00BF5E4E"/>
    <w:rsid w:val="00C068AA"/>
    <w:rsid w:val="00C15B70"/>
    <w:rsid w:val="00C22228"/>
    <w:rsid w:val="00C24BAE"/>
    <w:rsid w:val="00C27D6C"/>
    <w:rsid w:val="00C31967"/>
    <w:rsid w:val="00C421DB"/>
    <w:rsid w:val="00C57A4D"/>
    <w:rsid w:val="00C71CE2"/>
    <w:rsid w:val="00CA7A32"/>
    <w:rsid w:val="00CD0ABD"/>
    <w:rsid w:val="00CE3E21"/>
    <w:rsid w:val="00CF5E99"/>
    <w:rsid w:val="00D043FD"/>
    <w:rsid w:val="00D20A87"/>
    <w:rsid w:val="00D31686"/>
    <w:rsid w:val="00D33D0E"/>
    <w:rsid w:val="00D554C1"/>
    <w:rsid w:val="00D93257"/>
    <w:rsid w:val="00D95A44"/>
    <w:rsid w:val="00DB6202"/>
    <w:rsid w:val="00DC6749"/>
    <w:rsid w:val="00DE3CB1"/>
    <w:rsid w:val="00DE5C32"/>
    <w:rsid w:val="00DF3AE0"/>
    <w:rsid w:val="00E00837"/>
    <w:rsid w:val="00E13323"/>
    <w:rsid w:val="00E62EB0"/>
    <w:rsid w:val="00E75145"/>
    <w:rsid w:val="00EA0269"/>
    <w:rsid w:val="00EA1CD3"/>
    <w:rsid w:val="00EC2053"/>
    <w:rsid w:val="00EC3408"/>
    <w:rsid w:val="00EC77D2"/>
    <w:rsid w:val="00ED1225"/>
    <w:rsid w:val="00ED5F8B"/>
    <w:rsid w:val="00ED754E"/>
    <w:rsid w:val="00EE3176"/>
    <w:rsid w:val="00EF3350"/>
    <w:rsid w:val="00F0248E"/>
    <w:rsid w:val="00F149D1"/>
    <w:rsid w:val="00F16887"/>
    <w:rsid w:val="00F311C3"/>
    <w:rsid w:val="00F52969"/>
    <w:rsid w:val="00F52FA5"/>
    <w:rsid w:val="00F61029"/>
    <w:rsid w:val="00F625AB"/>
    <w:rsid w:val="00F8329D"/>
    <w:rsid w:val="00F85562"/>
    <w:rsid w:val="00FA7D47"/>
    <w:rsid w:val="00FB0537"/>
    <w:rsid w:val="00FC6812"/>
    <w:rsid w:val="00FC6EFB"/>
    <w:rsid w:val="00FF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3AE0"/>
    <w:rPr>
      <w:sz w:val="24"/>
      <w:szCs w:val="24"/>
    </w:rPr>
  </w:style>
  <w:style w:type="paragraph" w:styleId="1">
    <w:name w:val="heading 1"/>
    <w:basedOn w:val="a"/>
    <w:next w:val="a"/>
    <w:qFormat/>
    <w:rsid w:val="00DF3AE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next w:val="1"/>
    <w:rsid w:val="00DF3AE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DF3AE0"/>
    <w:pPr>
      <w:jc w:val="both"/>
    </w:pPr>
  </w:style>
  <w:style w:type="paragraph" w:styleId="a5">
    <w:name w:val="Body Text Indent"/>
    <w:basedOn w:val="a"/>
    <w:link w:val="a6"/>
    <w:rsid w:val="00DF3AE0"/>
    <w:pPr>
      <w:ind w:firstLine="705"/>
    </w:pPr>
  </w:style>
  <w:style w:type="paragraph" w:styleId="a7">
    <w:name w:val="Title"/>
    <w:basedOn w:val="a"/>
    <w:qFormat/>
    <w:rsid w:val="00DF3AE0"/>
    <w:pPr>
      <w:jc w:val="center"/>
    </w:pPr>
    <w:rPr>
      <w:b/>
      <w:sz w:val="32"/>
      <w:szCs w:val="20"/>
    </w:rPr>
  </w:style>
  <w:style w:type="paragraph" w:styleId="2">
    <w:name w:val="Body Text Indent 2"/>
    <w:basedOn w:val="a"/>
    <w:rsid w:val="00DF3AE0"/>
    <w:pPr>
      <w:spacing w:after="120" w:line="480" w:lineRule="auto"/>
      <w:ind w:left="283"/>
    </w:pPr>
  </w:style>
  <w:style w:type="paragraph" w:styleId="20">
    <w:name w:val="Body Text 2"/>
    <w:basedOn w:val="a"/>
    <w:link w:val="21"/>
    <w:rsid w:val="00DF3AE0"/>
    <w:pPr>
      <w:spacing w:after="120" w:line="480" w:lineRule="auto"/>
    </w:pPr>
  </w:style>
  <w:style w:type="character" w:customStyle="1" w:styleId="21">
    <w:name w:val="Основной текст 2 Знак"/>
    <w:link w:val="20"/>
    <w:rsid w:val="00DF3AE0"/>
    <w:rPr>
      <w:sz w:val="24"/>
      <w:szCs w:val="24"/>
      <w:lang w:val="ru-RU" w:eastAsia="ru-RU" w:bidi="ar-SA"/>
    </w:rPr>
  </w:style>
  <w:style w:type="paragraph" w:customStyle="1" w:styleId="10">
    <w:name w:val="çàãîëîâîê 1"/>
    <w:basedOn w:val="a"/>
    <w:next w:val="a"/>
    <w:rsid w:val="00DF3AE0"/>
    <w:pPr>
      <w:keepNext/>
      <w:jc w:val="center"/>
    </w:pPr>
    <w:rPr>
      <w:b/>
      <w:sz w:val="22"/>
      <w:szCs w:val="20"/>
    </w:rPr>
  </w:style>
  <w:style w:type="paragraph" w:styleId="a8">
    <w:name w:val="caption"/>
    <w:basedOn w:val="a"/>
    <w:next w:val="a"/>
    <w:qFormat/>
    <w:rsid w:val="00DF3AE0"/>
    <w:pPr>
      <w:spacing w:before="720"/>
      <w:jc w:val="center"/>
    </w:pPr>
    <w:rPr>
      <w:b/>
      <w:spacing w:val="20"/>
    </w:rPr>
  </w:style>
  <w:style w:type="paragraph" w:styleId="a9">
    <w:name w:val="footnote text"/>
    <w:basedOn w:val="a"/>
    <w:link w:val="aa"/>
    <w:rsid w:val="004251C5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4251C5"/>
  </w:style>
  <w:style w:type="character" w:styleId="ab">
    <w:name w:val="footnote reference"/>
    <w:rsid w:val="004251C5"/>
    <w:rPr>
      <w:vertAlign w:val="superscript"/>
    </w:rPr>
  </w:style>
  <w:style w:type="paragraph" w:customStyle="1" w:styleId="ac">
    <w:name w:val="Таблицы (моноширинный)"/>
    <w:basedOn w:val="a"/>
    <w:next w:val="a"/>
    <w:rsid w:val="004251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456A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3948F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d">
    <w:name w:val="Normal (Web)"/>
    <w:basedOn w:val="a"/>
    <w:unhideWhenUsed/>
    <w:rsid w:val="001D3CE3"/>
    <w:pPr>
      <w:spacing w:before="100" w:beforeAutospacing="1" w:after="100" w:afterAutospacing="1"/>
    </w:pPr>
  </w:style>
  <w:style w:type="character" w:styleId="ae">
    <w:name w:val="annotation reference"/>
    <w:rsid w:val="004E1941"/>
    <w:rPr>
      <w:sz w:val="16"/>
      <w:szCs w:val="16"/>
    </w:rPr>
  </w:style>
  <w:style w:type="paragraph" w:styleId="af">
    <w:name w:val="annotation text"/>
    <w:basedOn w:val="a"/>
    <w:link w:val="af0"/>
    <w:rsid w:val="004E194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4E1941"/>
  </w:style>
  <w:style w:type="paragraph" w:styleId="af1">
    <w:name w:val="annotation subject"/>
    <w:basedOn w:val="af"/>
    <w:next w:val="af"/>
    <w:link w:val="af2"/>
    <w:rsid w:val="004E1941"/>
    <w:rPr>
      <w:b/>
      <w:bCs/>
    </w:rPr>
  </w:style>
  <w:style w:type="character" w:customStyle="1" w:styleId="af2">
    <w:name w:val="Тема примечания Знак"/>
    <w:link w:val="af1"/>
    <w:rsid w:val="004E1941"/>
    <w:rPr>
      <w:b/>
      <w:bCs/>
    </w:rPr>
  </w:style>
  <w:style w:type="paragraph" w:styleId="af3">
    <w:name w:val="Balloon Text"/>
    <w:basedOn w:val="a"/>
    <w:link w:val="af4"/>
    <w:rsid w:val="004E194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4E194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9C0850"/>
  </w:style>
  <w:style w:type="character" w:customStyle="1" w:styleId="apple-converted-space">
    <w:name w:val="apple-converted-space"/>
    <w:rsid w:val="009C0850"/>
  </w:style>
  <w:style w:type="paragraph" w:styleId="af5">
    <w:name w:val="header"/>
    <w:basedOn w:val="a"/>
    <w:link w:val="af6"/>
    <w:uiPriority w:val="99"/>
    <w:rsid w:val="00D3168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D31686"/>
    <w:rPr>
      <w:sz w:val="24"/>
      <w:szCs w:val="24"/>
    </w:rPr>
  </w:style>
  <w:style w:type="paragraph" w:styleId="af7">
    <w:name w:val="footer"/>
    <w:basedOn w:val="a"/>
    <w:link w:val="af8"/>
    <w:rsid w:val="00D3168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D31686"/>
    <w:rPr>
      <w:sz w:val="24"/>
      <w:szCs w:val="24"/>
    </w:rPr>
  </w:style>
  <w:style w:type="table" w:customStyle="1" w:styleId="11">
    <w:name w:val="Сетка таблицы1"/>
    <w:basedOn w:val="a1"/>
    <w:next w:val="af9"/>
    <w:uiPriority w:val="59"/>
    <w:rsid w:val="0080238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rsid w:val="008023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List Paragraph"/>
    <w:basedOn w:val="a"/>
    <w:uiPriority w:val="99"/>
    <w:qFormat/>
    <w:rsid w:val="00ED5F8B"/>
    <w:pPr>
      <w:ind w:left="720"/>
      <w:contextualSpacing/>
    </w:pPr>
  </w:style>
  <w:style w:type="character" w:customStyle="1" w:styleId="a6">
    <w:name w:val="Основной текст с отступом Знак"/>
    <w:link w:val="a5"/>
    <w:rsid w:val="00ED5F8B"/>
    <w:rPr>
      <w:sz w:val="24"/>
      <w:szCs w:val="24"/>
    </w:rPr>
  </w:style>
  <w:style w:type="paragraph" w:customStyle="1" w:styleId="afb">
    <w:name w:val="Таблица шапка"/>
    <w:basedOn w:val="a"/>
    <w:rsid w:val="00ED5F8B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c">
    <w:name w:val="Таблица текст"/>
    <w:basedOn w:val="a"/>
    <w:rsid w:val="00ED5F8B"/>
    <w:pPr>
      <w:spacing w:before="40" w:after="40"/>
      <w:ind w:left="57" w:right="57"/>
    </w:pPr>
    <w:rPr>
      <w:snapToGrid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3AE0"/>
    <w:rPr>
      <w:sz w:val="24"/>
      <w:szCs w:val="24"/>
    </w:rPr>
  </w:style>
  <w:style w:type="paragraph" w:styleId="1">
    <w:name w:val="heading 1"/>
    <w:basedOn w:val="a"/>
    <w:next w:val="a"/>
    <w:qFormat/>
    <w:rsid w:val="00DF3AE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next w:val="1"/>
    <w:rsid w:val="00DF3AE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DF3AE0"/>
    <w:pPr>
      <w:jc w:val="both"/>
    </w:pPr>
  </w:style>
  <w:style w:type="paragraph" w:styleId="a5">
    <w:name w:val="Body Text Indent"/>
    <w:basedOn w:val="a"/>
    <w:link w:val="a6"/>
    <w:rsid w:val="00DF3AE0"/>
    <w:pPr>
      <w:ind w:firstLine="705"/>
    </w:pPr>
  </w:style>
  <w:style w:type="paragraph" w:styleId="a7">
    <w:name w:val="Title"/>
    <w:basedOn w:val="a"/>
    <w:qFormat/>
    <w:rsid w:val="00DF3AE0"/>
    <w:pPr>
      <w:jc w:val="center"/>
    </w:pPr>
    <w:rPr>
      <w:b/>
      <w:sz w:val="32"/>
      <w:szCs w:val="20"/>
    </w:rPr>
  </w:style>
  <w:style w:type="paragraph" w:styleId="2">
    <w:name w:val="Body Text Indent 2"/>
    <w:basedOn w:val="a"/>
    <w:rsid w:val="00DF3AE0"/>
    <w:pPr>
      <w:spacing w:after="120" w:line="480" w:lineRule="auto"/>
      <w:ind w:left="283"/>
    </w:pPr>
  </w:style>
  <w:style w:type="paragraph" w:styleId="20">
    <w:name w:val="Body Text 2"/>
    <w:basedOn w:val="a"/>
    <w:link w:val="21"/>
    <w:rsid w:val="00DF3AE0"/>
    <w:pPr>
      <w:spacing w:after="120" w:line="480" w:lineRule="auto"/>
    </w:pPr>
  </w:style>
  <w:style w:type="character" w:customStyle="1" w:styleId="21">
    <w:name w:val="Основной текст 2 Знак"/>
    <w:link w:val="20"/>
    <w:rsid w:val="00DF3AE0"/>
    <w:rPr>
      <w:sz w:val="24"/>
      <w:szCs w:val="24"/>
      <w:lang w:val="ru-RU" w:eastAsia="ru-RU" w:bidi="ar-SA"/>
    </w:rPr>
  </w:style>
  <w:style w:type="paragraph" w:customStyle="1" w:styleId="10">
    <w:name w:val="çàãîëîâîê 1"/>
    <w:basedOn w:val="a"/>
    <w:next w:val="a"/>
    <w:rsid w:val="00DF3AE0"/>
    <w:pPr>
      <w:keepNext/>
      <w:jc w:val="center"/>
    </w:pPr>
    <w:rPr>
      <w:b/>
      <w:sz w:val="22"/>
      <w:szCs w:val="20"/>
    </w:rPr>
  </w:style>
  <w:style w:type="paragraph" w:styleId="a8">
    <w:name w:val="caption"/>
    <w:basedOn w:val="a"/>
    <w:next w:val="a"/>
    <w:qFormat/>
    <w:rsid w:val="00DF3AE0"/>
    <w:pPr>
      <w:spacing w:before="720"/>
      <w:jc w:val="center"/>
    </w:pPr>
    <w:rPr>
      <w:b/>
      <w:spacing w:val="20"/>
    </w:rPr>
  </w:style>
  <w:style w:type="paragraph" w:styleId="a9">
    <w:name w:val="footnote text"/>
    <w:basedOn w:val="a"/>
    <w:link w:val="aa"/>
    <w:rsid w:val="004251C5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4251C5"/>
  </w:style>
  <w:style w:type="character" w:styleId="ab">
    <w:name w:val="footnote reference"/>
    <w:rsid w:val="004251C5"/>
    <w:rPr>
      <w:vertAlign w:val="superscript"/>
    </w:rPr>
  </w:style>
  <w:style w:type="paragraph" w:customStyle="1" w:styleId="ac">
    <w:name w:val="Таблицы (моноширинный)"/>
    <w:basedOn w:val="a"/>
    <w:next w:val="a"/>
    <w:rsid w:val="004251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456A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3948F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d">
    <w:name w:val="Normal (Web)"/>
    <w:basedOn w:val="a"/>
    <w:unhideWhenUsed/>
    <w:rsid w:val="001D3CE3"/>
    <w:pPr>
      <w:spacing w:before="100" w:beforeAutospacing="1" w:after="100" w:afterAutospacing="1"/>
    </w:pPr>
  </w:style>
  <w:style w:type="character" w:styleId="ae">
    <w:name w:val="annotation reference"/>
    <w:rsid w:val="004E1941"/>
    <w:rPr>
      <w:sz w:val="16"/>
      <w:szCs w:val="16"/>
    </w:rPr>
  </w:style>
  <w:style w:type="paragraph" w:styleId="af">
    <w:name w:val="annotation text"/>
    <w:basedOn w:val="a"/>
    <w:link w:val="af0"/>
    <w:rsid w:val="004E194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4E1941"/>
  </w:style>
  <w:style w:type="paragraph" w:styleId="af1">
    <w:name w:val="annotation subject"/>
    <w:basedOn w:val="af"/>
    <w:next w:val="af"/>
    <w:link w:val="af2"/>
    <w:rsid w:val="004E1941"/>
    <w:rPr>
      <w:b/>
      <w:bCs/>
    </w:rPr>
  </w:style>
  <w:style w:type="character" w:customStyle="1" w:styleId="af2">
    <w:name w:val="Тема примечания Знак"/>
    <w:link w:val="af1"/>
    <w:rsid w:val="004E1941"/>
    <w:rPr>
      <w:b/>
      <w:bCs/>
    </w:rPr>
  </w:style>
  <w:style w:type="paragraph" w:styleId="af3">
    <w:name w:val="Balloon Text"/>
    <w:basedOn w:val="a"/>
    <w:link w:val="af4"/>
    <w:rsid w:val="004E194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4E194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9C0850"/>
  </w:style>
  <w:style w:type="character" w:customStyle="1" w:styleId="apple-converted-space">
    <w:name w:val="apple-converted-space"/>
    <w:rsid w:val="009C0850"/>
  </w:style>
  <w:style w:type="paragraph" w:styleId="af5">
    <w:name w:val="header"/>
    <w:basedOn w:val="a"/>
    <w:link w:val="af6"/>
    <w:uiPriority w:val="99"/>
    <w:rsid w:val="00D3168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D31686"/>
    <w:rPr>
      <w:sz w:val="24"/>
      <w:szCs w:val="24"/>
    </w:rPr>
  </w:style>
  <w:style w:type="paragraph" w:styleId="af7">
    <w:name w:val="footer"/>
    <w:basedOn w:val="a"/>
    <w:link w:val="af8"/>
    <w:rsid w:val="00D3168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D31686"/>
    <w:rPr>
      <w:sz w:val="24"/>
      <w:szCs w:val="24"/>
    </w:rPr>
  </w:style>
  <w:style w:type="table" w:customStyle="1" w:styleId="11">
    <w:name w:val="Сетка таблицы1"/>
    <w:basedOn w:val="a1"/>
    <w:next w:val="af9"/>
    <w:uiPriority w:val="59"/>
    <w:rsid w:val="0080238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rsid w:val="008023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List Paragraph"/>
    <w:basedOn w:val="a"/>
    <w:uiPriority w:val="99"/>
    <w:qFormat/>
    <w:rsid w:val="00ED5F8B"/>
    <w:pPr>
      <w:ind w:left="720"/>
      <w:contextualSpacing/>
    </w:pPr>
  </w:style>
  <w:style w:type="character" w:customStyle="1" w:styleId="a6">
    <w:name w:val="Основной текст с отступом Знак"/>
    <w:link w:val="a5"/>
    <w:rsid w:val="00ED5F8B"/>
    <w:rPr>
      <w:sz w:val="24"/>
      <w:szCs w:val="24"/>
    </w:rPr>
  </w:style>
  <w:style w:type="paragraph" w:customStyle="1" w:styleId="afb">
    <w:name w:val="Таблица шапка"/>
    <w:basedOn w:val="a"/>
    <w:rsid w:val="00ED5F8B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c">
    <w:name w:val="Таблица текст"/>
    <w:basedOn w:val="a"/>
    <w:rsid w:val="00ED5F8B"/>
    <w:pPr>
      <w:spacing w:before="40" w:after="40"/>
      <w:ind w:left="57" w:right="57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3110-F15E-4CF2-9ECB-379CEE62D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4105</Words>
  <Characters>23404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№___________________</vt:lpstr>
    </vt:vector>
  </TitlesOfParts>
  <Company>ЭИС</Company>
  <LinksUpToDate>false</LinksUpToDate>
  <CharactersWithSpaces>27455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№___________________</dc:title>
  <dc:subject/>
  <dc:creator>Chernoivanov_EA</dc:creator>
  <cp:keywords/>
  <cp:lastModifiedBy>Лаврентьева Ангелина Ивановна</cp:lastModifiedBy>
  <cp:revision>4</cp:revision>
  <cp:lastPrinted>2012-02-16T08:16:00Z</cp:lastPrinted>
  <dcterms:created xsi:type="dcterms:W3CDTF">2013-12-24T07:06:00Z</dcterms:created>
  <dcterms:modified xsi:type="dcterms:W3CDTF">2013-12-24T12:09:00Z</dcterms:modified>
</cp:coreProperties>
</file>